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2FEE7" w14:textId="77777777" w:rsidR="00BD6069" w:rsidRPr="004C6B6E" w:rsidRDefault="00BD6069" w:rsidP="003E11FB"/>
    <w:p w14:paraId="77D9A148" w14:textId="77777777" w:rsidR="00BD6069" w:rsidRPr="004C6B6E" w:rsidRDefault="00BD6069" w:rsidP="003E11FB"/>
    <w:p w14:paraId="5E1B95E4" w14:textId="77777777" w:rsidR="003B0587" w:rsidRPr="004C6B6E" w:rsidRDefault="003B0587" w:rsidP="003E11FB"/>
    <w:p w14:paraId="0D1496A1" w14:textId="130A4555" w:rsidR="004C6B6E" w:rsidRPr="00305907" w:rsidRDefault="622382C5" w:rsidP="00305907">
      <w:pPr>
        <w:pStyle w:val="Nzevdokumentu"/>
        <w:rPr>
          <w:rFonts w:ascii="Ubuntu" w:hAnsi="Ubuntu"/>
          <w:color w:val="5B9BD5" w:themeColor="accent1"/>
        </w:rPr>
      </w:pPr>
      <w:r w:rsidRPr="00305907">
        <w:rPr>
          <w:rFonts w:ascii="Ubuntu" w:hAnsi="Ubuntu"/>
          <w:color w:val="5B9BD5" w:themeColor="accent1"/>
        </w:rPr>
        <w:t xml:space="preserve">Příloha </w:t>
      </w:r>
      <w:r w:rsidR="00696F2D">
        <w:rPr>
          <w:rFonts w:ascii="Ubuntu" w:hAnsi="Ubuntu"/>
          <w:color w:val="5B9BD5" w:themeColor="accent1"/>
        </w:rPr>
        <w:t>A</w:t>
      </w:r>
      <w:r w:rsidRPr="00305907">
        <w:rPr>
          <w:rFonts w:ascii="Ubuntu" w:hAnsi="Ubuntu"/>
          <w:color w:val="5B9BD5" w:themeColor="accent1"/>
        </w:rPr>
        <w:t>.</w:t>
      </w:r>
      <w:r w:rsidR="00726317" w:rsidRPr="00305907">
        <w:rPr>
          <w:rFonts w:ascii="Ubuntu" w:hAnsi="Ubuntu"/>
          <w:color w:val="5B9BD5" w:themeColor="accent1"/>
        </w:rPr>
        <w:t>I</w:t>
      </w:r>
      <w:r w:rsidR="008717BE" w:rsidRPr="00305907">
        <w:rPr>
          <w:rFonts w:ascii="Ubuntu" w:hAnsi="Ubuntu"/>
          <w:color w:val="5B9BD5" w:themeColor="accent1"/>
        </w:rPr>
        <w:t>.</w:t>
      </w:r>
    </w:p>
    <w:p w14:paraId="5BB8C959" w14:textId="19BFE1B0" w:rsidR="004C6B6E" w:rsidRPr="008B0A9B" w:rsidRDefault="008717BE" w:rsidP="00C80CAB">
      <w:pPr>
        <w:pStyle w:val="Pedmtdokumentu"/>
        <w:rPr>
          <w:rFonts w:ascii="Ubuntu" w:hAnsi="Ubuntu"/>
        </w:rPr>
      </w:pPr>
      <w:r w:rsidRPr="008B0A9B">
        <w:rPr>
          <w:rFonts w:ascii="Ubuntu" w:hAnsi="Ubuntu"/>
        </w:rPr>
        <w:t>Požadavky o</w:t>
      </w:r>
      <w:r w:rsidR="0039110A" w:rsidRPr="008B0A9B">
        <w:rPr>
          <w:rFonts w:ascii="Ubuntu" w:hAnsi="Ubuntu"/>
        </w:rPr>
        <w:t>bjednatele na informace</w:t>
      </w:r>
    </w:p>
    <w:p w14:paraId="3F33DD78" w14:textId="77777777" w:rsidR="00764464" w:rsidRPr="008B0A9B" w:rsidRDefault="00764464" w:rsidP="00764464">
      <w:pPr>
        <w:pStyle w:val="Pedmtdokumentu"/>
        <w:rPr>
          <w:rFonts w:ascii="Ubuntu" w:hAnsi="Ubuntu"/>
        </w:rPr>
      </w:pPr>
    </w:p>
    <w:p w14:paraId="43C41032" w14:textId="77777777" w:rsidR="00764464" w:rsidRPr="008B0A9B" w:rsidRDefault="00764464" w:rsidP="00764464">
      <w:pPr>
        <w:pStyle w:val="Pedmtdokumentu"/>
        <w:rPr>
          <w:rFonts w:ascii="Ubuntu" w:hAnsi="Ubuntu"/>
        </w:rPr>
      </w:pPr>
      <w:r w:rsidRPr="008B0A9B">
        <w:rPr>
          <w:rFonts w:ascii="Ubuntu" w:hAnsi="Ubuntu"/>
        </w:rPr>
        <w:t>Projekt:</w:t>
      </w:r>
    </w:p>
    <w:p w14:paraId="71614DB4" w14:textId="1590724B" w:rsidR="00B45279" w:rsidRPr="009E5F2A" w:rsidRDefault="00B45279" w:rsidP="00B45279">
      <w:pPr>
        <w:pStyle w:val="Pedmtdokumentu"/>
        <w:rPr>
          <w:rFonts w:ascii="Ubuntu" w:hAnsi="Ubuntu"/>
        </w:rPr>
      </w:pPr>
      <w:r w:rsidRPr="009E5F2A">
        <w:rPr>
          <w:rFonts w:ascii="Ubuntu" w:hAnsi="Ubuntu"/>
        </w:rPr>
        <w:t>Kalové hospodářství ČOV Brno – Modřice – Zhotovitel stavby</w:t>
      </w:r>
    </w:p>
    <w:p w14:paraId="0F9B7CA2" w14:textId="59D4326E" w:rsidR="00305CCE" w:rsidRDefault="00305CCE" w:rsidP="0076275C">
      <w:pPr>
        <w:jc w:val="center"/>
      </w:pPr>
    </w:p>
    <w:p w14:paraId="3C9F81AC" w14:textId="4E3E89E9" w:rsidR="001450D2" w:rsidRDefault="001450D2" w:rsidP="0076275C">
      <w:pPr>
        <w:jc w:val="center"/>
      </w:pPr>
    </w:p>
    <w:p w14:paraId="503D9519" w14:textId="658DB7AC" w:rsidR="001450D2" w:rsidRDefault="001450D2" w:rsidP="0076275C">
      <w:pPr>
        <w:jc w:val="center"/>
      </w:pPr>
    </w:p>
    <w:p w14:paraId="08CC284A" w14:textId="1B325A74" w:rsidR="001450D2" w:rsidRDefault="001450D2" w:rsidP="0076275C">
      <w:pPr>
        <w:jc w:val="center"/>
      </w:pPr>
    </w:p>
    <w:p w14:paraId="75C4D720" w14:textId="1B7DCF4D" w:rsidR="001450D2" w:rsidRDefault="001450D2" w:rsidP="0076275C">
      <w:pPr>
        <w:jc w:val="center"/>
      </w:pPr>
    </w:p>
    <w:p w14:paraId="44868D5F" w14:textId="77777777" w:rsidR="001450D2" w:rsidRDefault="001450D2" w:rsidP="0076275C">
      <w:pPr>
        <w:jc w:val="center"/>
      </w:pPr>
    </w:p>
    <w:p w14:paraId="62799833" w14:textId="77777777" w:rsidR="001450D2" w:rsidRDefault="001450D2" w:rsidP="0076275C">
      <w:pPr>
        <w:jc w:val="center"/>
      </w:pPr>
    </w:p>
    <w:p w14:paraId="6DD0B577" w14:textId="77777777" w:rsidR="001450D2" w:rsidRPr="009E5F2A" w:rsidRDefault="001450D2" w:rsidP="001450D2">
      <w:pPr>
        <w:pStyle w:val="hlavicka"/>
        <w:ind w:left="0"/>
        <w:rPr>
          <w:rFonts w:ascii="Ubuntu" w:hAnsi="Ubuntu" w:cs="Arial"/>
          <w:b w:val="0"/>
          <w:bCs/>
          <w:color w:val="5B9BD5" w:themeColor="accent1"/>
          <w:sz w:val="24"/>
          <w:szCs w:val="24"/>
        </w:rPr>
      </w:pPr>
      <w:r w:rsidRPr="009E5F2A">
        <w:rPr>
          <w:rFonts w:ascii="Ubuntu" w:hAnsi="Ubuntu" w:cs="Arial"/>
          <w:b w:val="0"/>
          <w:bCs/>
          <w:color w:val="5B9BD5" w:themeColor="accent1"/>
          <w:sz w:val="24"/>
          <w:szCs w:val="24"/>
        </w:rPr>
        <w:t>Autor dokumentu:</w:t>
      </w:r>
    </w:p>
    <w:p w14:paraId="147DF2A9" w14:textId="602C2C24" w:rsidR="00A730B1" w:rsidRPr="00B81B06" w:rsidRDefault="001450D2" w:rsidP="001450D2">
      <w:pPr>
        <w:ind w:left="0" w:firstLine="0"/>
        <w:jc w:val="left"/>
      </w:pPr>
      <w:r w:rsidRPr="009E5F2A">
        <w:rPr>
          <w:rFonts w:ascii="Ubuntu" w:hAnsi="Ubuntu" w:cs="Arial"/>
          <w:bCs/>
          <w:color w:val="5B9BD5" w:themeColor="accent1"/>
        </w:rPr>
        <w:t>Digital Construction Consulting s.r.o.; Stupkova 1441/7; 170 00, Praha 7; IČ: 11637498</w:t>
      </w:r>
      <w:r w:rsidRPr="009E5F2A">
        <w:rPr>
          <w:rFonts w:ascii="Ubuntu" w:hAnsi="Ubuntu"/>
          <w:color w:val="5B9BD5" w:themeColor="accent1"/>
        </w:rPr>
        <w:t xml:space="preserve"> </w:t>
      </w:r>
      <w:r w:rsidR="00A730B1" w:rsidRPr="00B81B06">
        <w:br w:type="page"/>
      </w:r>
    </w:p>
    <w:p w14:paraId="1F7BE0F5" w14:textId="1D89E8A7" w:rsidR="003B0587" w:rsidRPr="009F62CD" w:rsidRDefault="000A77FF" w:rsidP="009F62CD">
      <w:pPr>
        <w:pStyle w:val="Obsah1"/>
      </w:pPr>
      <w:r w:rsidRPr="009F62CD">
        <w:lastRenderedPageBreak/>
        <w:t>O</w:t>
      </w:r>
      <w:r w:rsidR="00817DAE" w:rsidRPr="009F62CD">
        <w:t>bsah</w:t>
      </w:r>
      <w:r w:rsidRPr="009F62CD">
        <w:t>:</w:t>
      </w:r>
    </w:p>
    <w:sdt>
      <w:sdtPr>
        <w:rPr>
          <w:rFonts w:asciiTheme="minorHAnsi" w:eastAsiaTheme="minorHAnsi" w:hAnsiTheme="minorHAnsi" w:cs="Times New Roman (Základní text"/>
          <w:color w:val="181717"/>
          <w:sz w:val="24"/>
          <w:szCs w:val="24"/>
          <w:lang w:eastAsia="en-US"/>
        </w:rPr>
        <w:id w:val="19155088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C70A513" w14:textId="169BBF18" w:rsidR="000E4516" w:rsidRDefault="000E4516">
          <w:pPr>
            <w:pStyle w:val="Nadpisobsahu"/>
          </w:pPr>
        </w:p>
        <w:p w14:paraId="0431705F" w14:textId="7ABB28CD" w:rsidR="001B6B31" w:rsidRDefault="00042EAA">
          <w:pPr>
            <w:pStyle w:val="Obsah1"/>
            <w:tabs>
              <w:tab w:val="right" w:pos="9622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u w:val="none"/>
              <w:lang w:eastAsia="cs-CZ"/>
            </w:rPr>
          </w:pPr>
          <w:r>
            <w:rPr>
              <w:rFonts w:eastAsia="Times New Roman"/>
              <w:b w:val="0"/>
              <w:bCs w:val="0"/>
              <w:caps w:val="0"/>
              <w:color w:val="auto"/>
              <w:lang w:eastAsia="cs-CZ"/>
            </w:rPr>
            <w:fldChar w:fldCharType="begin"/>
          </w:r>
          <w:r>
            <w:rPr>
              <w:rFonts w:eastAsia="Times New Roman"/>
              <w:b w:val="0"/>
              <w:bCs w:val="0"/>
              <w:caps w:val="0"/>
              <w:color w:val="auto"/>
              <w:lang w:eastAsia="cs-CZ"/>
            </w:rPr>
            <w:instrText xml:space="preserve"> TOC \o "1-4" \h \z \u </w:instrText>
          </w:r>
          <w:r>
            <w:rPr>
              <w:rFonts w:eastAsia="Times New Roman"/>
              <w:b w:val="0"/>
              <w:bCs w:val="0"/>
              <w:caps w:val="0"/>
              <w:color w:val="auto"/>
              <w:lang w:eastAsia="cs-CZ"/>
            </w:rPr>
            <w:fldChar w:fldCharType="separate"/>
          </w:r>
          <w:r w:rsidR="00360B1A">
            <w:rPr>
              <w:noProof/>
            </w:rPr>
            <w:fldChar w:fldCharType="begin"/>
          </w:r>
          <w:r w:rsidR="00360B1A">
            <w:rPr>
              <w:noProof/>
            </w:rPr>
            <w:instrText xml:space="preserve"> HYPERLINK \l "_Toc110441756" </w:instrText>
          </w:r>
          <w:ins w:id="0" w:author="Autor">
            <w:r w:rsidR="00360B1A">
              <w:rPr>
                <w:noProof/>
              </w:rPr>
            </w:r>
          </w:ins>
          <w:r w:rsidR="00360B1A"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rFonts w:eastAsia="Arial"/>
              <w:noProof/>
            </w:rPr>
            <w:t>Úvod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_Toc110441756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 w:rsidR="00360B1A">
            <w:rPr>
              <w:noProof/>
              <w:webHidden/>
            </w:rPr>
            <w:t>3</w:t>
          </w:r>
          <w:r w:rsidR="001B6B31">
            <w:rPr>
              <w:noProof/>
              <w:webHidden/>
            </w:rPr>
            <w:fldChar w:fldCharType="end"/>
          </w:r>
          <w:r w:rsidR="00360B1A">
            <w:rPr>
              <w:noProof/>
            </w:rPr>
            <w:fldChar w:fldCharType="end"/>
          </w:r>
        </w:p>
        <w:p w14:paraId="77B094E5" w14:textId="530A35CE" w:rsidR="001B6B31" w:rsidRDefault="00360B1A">
          <w:pPr>
            <w:pStyle w:val="Obsah1"/>
            <w:tabs>
              <w:tab w:val="left" w:pos="332"/>
              <w:tab w:val="right" w:pos="9622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u w:val="none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"_Toc110441757" </w:instrText>
          </w:r>
          <w:ins w:id="1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1</w:t>
          </w:r>
          <w:r w:rsidR="001B6B31"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u w:val="none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Obecné požadavky na informace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_Toc110441757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3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C4D11B9" w14:textId="32911A4B" w:rsidR="001B6B31" w:rsidRDefault="00360B1A">
          <w:pPr>
            <w:pStyle w:val="Obsah2"/>
            <w:tabs>
              <w:tab w:val="left" w:pos="502"/>
              <w:tab w:val="right" w:pos="9622"/>
            </w:tabs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"_Toc110441758" </w:instrText>
          </w:r>
          <w:ins w:id="2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1.1</w:t>
          </w:r>
          <w:r w:rsidR="001B6B31"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Obecné požadavky na dokumenty v digitální podobě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_Toc110441758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3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3ADBBDA" w14:textId="7CFDB9FB" w:rsidR="001B6B31" w:rsidRDefault="00360B1A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"_Toc110441759" </w:instrText>
          </w:r>
          <w:ins w:id="3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1.1.1</w:t>
          </w:r>
          <w:r w:rsidR="001B6B31"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Soubory – dokumenty představující Digitální model stavby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_Toc110441759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3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7B0C6545" w14:textId="345E8686" w:rsidR="001B6B31" w:rsidRDefault="00360B1A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"_Toc110441760" </w:instrText>
          </w:r>
          <w:ins w:id="4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1.1.2</w:t>
          </w:r>
          <w:r w:rsidR="001B6B31"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Soubory – dokumenty představující výstupy z DIMS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_Toc110441760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4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2596086C" w14:textId="3487D0EA" w:rsidR="001B6B31" w:rsidRDefault="00360B1A">
          <w:pPr>
            <w:pStyle w:val="Obsah4"/>
            <w:tabs>
              <w:tab w:val="left" w:pos="833"/>
              <w:tab w:val="right" w:pos="9622"/>
            </w:tabs>
            <w:rPr>
              <w:rFonts w:eastAsiaTheme="minorEastAsia" w:cstheme="minorBidi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"_Toc110441761" </w:instrText>
          </w:r>
          <w:ins w:id="5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1.1.2.1</w:t>
          </w:r>
          <w:r w:rsidR="001B6B31">
            <w:rPr>
              <w:rFonts w:eastAsiaTheme="minorEastAsia" w:cstheme="minorBidi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Výkresová dokumentace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_Toc110441761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4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07CDD08F" w14:textId="65AA5A54" w:rsidR="001B6B31" w:rsidRDefault="00360B1A">
          <w:pPr>
            <w:pStyle w:val="Obsah4"/>
            <w:tabs>
              <w:tab w:val="left" w:pos="833"/>
              <w:tab w:val="right" w:pos="9622"/>
            </w:tabs>
            <w:rPr>
              <w:rFonts w:eastAsiaTheme="minorEastAsia" w:cstheme="minorBidi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"_Toc110441762" </w:instrText>
          </w:r>
          <w:ins w:id="6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1.1.2.2</w:t>
          </w:r>
          <w:r w:rsidR="001B6B31">
            <w:rPr>
              <w:rFonts w:eastAsiaTheme="minorEastAsia" w:cstheme="minorBidi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Další výstupy z DIMS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_Toc110441762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4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7DC6AFB3" w14:textId="1C5A14AE" w:rsidR="001B6B31" w:rsidRDefault="00360B1A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"_Toc110441763" </w:instrText>
          </w:r>
          <w:ins w:id="7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1.1.3</w:t>
          </w:r>
          <w:r w:rsidR="001B6B31"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Ostatní soubory – dokumenty související s projektem, které je nutné předat v rámci DIMS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_Toc110441763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4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A4F573E" w14:textId="3AF77AA1" w:rsidR="001B6B31" w:rsidRDefault="00360B1A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"_Toc110441764" </w:instrText>
          </w:r>
          <w:ins w:id="8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1.1.4</w:t>
          </w:r>
          <w:r w:rsidR="001B6B31"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Požadavky na adresářovou strukturu a označování dokumentů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_Toc110441764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4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0D2D10B" w14:textId="63919997" w:rsidR="001B6B31" w:rsidRDefault="00360B1A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"_Toc110441765" </w:instrText>
          </w:r>
          <w:ins w:id="9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1.1.5</w:t>
          </w:r>
          <w:r w:rsidR="001B6B31"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Požadavky na digitální publicitu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_Toc110441765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4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12AA85F0" w14:textId="38914E35" w:rsidR="001B6B31" w:rsidRDefault="00360B1A">
          <w:pPr>
            <w:pStyle w:val="Obsah1"/>
            <w:tabs>
              <w:tab w:val="left" w:pos="332"/>
              <w:tab w:val="right" w:pos="9622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u w:val="none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"_Toc110441766" </w:instrText>
          </w:r>
          <w:ins w:id="10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</w:t>
          </w:r>
          <w:r w:rsidR="001B6B31"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u w:val="none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Obecné požadavky na digitální model stavby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_Toc110441766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5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2E11417" w14:textId="463FE27B" w:rsidR="001B6B31" w:rsidRDefault="00360B1A">
          <w:pPr>
            <w:pStyle w:val="Obsah2"/>
            <w:tabs>
              <w:tab w:val="left" w:pos="502"/>
              <w:tab w:val="right" w:pos="9622"/>
            </w:tabs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"_Toc110441767" </w:instrText>
          </w:r>
          <w:ins w:id="11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2.1</w:t>
          </w:r>
          <w:r w:rsidR="001B6B31"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Požadavky na strukturu a organizaci DIMS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_Toc110441767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5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7FCC9044" w14:textId="5E45A9DD" w:rsidR="001B6B31" w:rsidRDefault="00360B1A">
          <w:pPr>
            <w:pStyle w:val="Obsah2"/>
            <w:tabs>
              <w:tab w:val="left" w:pos="502"/>
              <w:tab w:val="right" w:pos="9622"/>
            </w:tabs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</w:instrText>
          </w:r>
          <w:r>
            <w:rPr>
              <w:noProof/>
            </w:rPr>
            <w:instrText xml:space="preserve">_Toc110441768" </w:instrText>
          </w:r>
          <w:ins w:id="12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2.2</w:t>
          </w:r>
          <w:r w:rsidR="001B6B31"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Požadavky na geometrii DIMS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_Toc110441768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7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5C77FB4" w14:textId="025218E0" w:rsidR="001B6B31" w:rsidRDefault="00360B1A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"_Toc110441769" </w:instrText>
          </w:r>
          <w:ins w:id="13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2.2.1</w:t>
          </w:r>
          <w:r w:rsidR="001B6B31"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Jednotky použité v DIMS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_Toc110441769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7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17B1819" w14:textId="7499AD4B" w:rsidR="001B6B31" w:rsidRDefault="00360B1A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"_Toc110441770" </w:instrText>
          </w:r>
          <w:ins w:id="14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2.2.2</w:t>
          </w:r>
          <w:r w:rsidR="001B6B31"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Geometrická podrobnost DIMS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_Toc110441770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7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5A584CA6" w14:textId="3B7ED379" w:rsidR="001B6B31" w:rsidRDefault="00360B1A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"_Toc110441771" </w:instrText>
          </w:r>
          <w:ins w:id="15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2.2.3</w:t>
          </w:r>
          <w:r w:rsidR="001B6B31"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Referenční bod a souřadný systém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_Toc110441771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8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088166C8" w14:textId="23204334" w:rsidR="001B6B31" w:rsidRDefault="00360B1A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</w:instrText>
          </w:r>
          <w:r>
            <w:rPr>
              <w:noProof/>
            </w:rPr>
            <w:instrText xml:space="preserve">0441772" </w:instrText>
          </w:r>
          <w:ins w:id="16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2.2.4</w:t>
          </w:r>
          <w:r w:rsidR="001B6B31"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Prostorové dělení modelovaných Datových objektů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_Toc110441772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8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750BE67" w14:textId="65418D6B" w:rsidR="001B6B31" w:rsidRDefault="00360B1A">
          <w:pPr>
            <w:pStyle w:val="Obsah2"/>
            <w:tabs>
              <w:tab w:val="left" w:pos="502"/>
              <w:tab w:val="right" w:pos="9622"/>
            </w:tabs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"_Toc110441773" </w:instrText>
          </w:r>
          <w:ins w:id="17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2.3</w:t>
          </w:r>
          <w:r w:rsidR="001B6B31"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Požadavky na vlastnosti Datových objektů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_Toc110441773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9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1FA554A7" w14:textId="6C522A67" w:rsidR="001B6B31" w:rsidRDefault="00360B1A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"_Toc110441774" </w:instrText>
          </w:r>
          <w:ins w:id="18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2.3.1</w:t>
          </w:r>
          <w:r w:rsidR="001B6B31"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Vlastnosti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_Toc110441774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9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24AD5F57" w14:textId="655E2CC7" w:rsidR="001B6B31" w:rsidRDefault="00360B1A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</w:instrText>
          </w:r>
          <w:r>
            <w:rPr>
              <w:noProof/>
            </w:rPr>
            <w:instrText xml:space="preserve"> "_Toc110441775" </w:instrText>
          </w:r>
          <w:ins w:id="19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2.3.2</w:t>
          </w:r>
          <w:r w:rsidR="001B6B31"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Informace o materiálech, výrobcích a konstrukcích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_Toc110441775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10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2A2F49D3" w14:textId="5E758FEB" w:rsidR="001B6B31" w:rsidRDefault="00360B1A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"_Toc110441776" </w:instrText>
          </w:r>
          <w:ins w:id="20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2.3.3</w:t>
          </w:r>
          <w:r w:rsidR="001B6B31"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Vlastnosti a číselníky specifické pro projekt – objednatel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_Toc110441776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11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732FE67C" w14:textId="406C53F5" w:rsidR="001B6B31" w:rsidRDefault="00360B1A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"_Toc110441777" </w:instrText>
          </w:r>
          <w:ins w:id="21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2.3.4</w:t>
          </w:r>
          <w:r w:rsidR="001B6B31"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 xml:space="preserve">Vlastnosti a číselníky specifické pro projekt – </w:t>
          </w:r>
          <w:r w:rsidR="00572071">
            <w:rPr>
              <w:rStyle w:val="Hypertextovodkaz"/>
              <w:noProof/>
            </w:rPr>
            <w:t>Zhotovitel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_Toc110441777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11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0FAA2427" w14:textId="1FE4EDC8" w:rsidR="001B6B31" w:rsidRDefault="00360B1A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"_Toc110441778" </w:instrText>
          </w:r>
          <w:ins w:id="22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2.3.5</w:t>
          </w:r>
          <w:r w:rsidR="001B6B31"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Požadavky na vlastnosti specifikující množství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_Toc110441778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11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0D399E73" w14:textId="2A15EB16" w:rsidR="001B6B31" w:rsidRDefault="00360B1A">
          <w:pPr>
            <w:pStyle w:val="Obsah2"/>
            <w:tabs>
              <w:tab w:val="left" w:pos="502"/>
              <w:tab w:val="right" w:pos="9622"/>
            </w:tabs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</w:instrText>
          </w:r>
          <w:r>
            <w:rPr>
              <w:noProof/>
            </w:rPr>
            <w:instrText xml:space="preserve">oc110441779" </w:instrText>
          </w:r>
          <w:ins w:id="23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2.4</w:t>
          </w:r>
          <w:r w:rsidR="001B6B31"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Požadavky na vybavení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_Toc110441779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12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768050AE" w14:textId="391D6AA2" w:rsidR="001B6B31" w:rsidRDefault="00360B1A">
          <w:pPr>
            <w:pStyle w:val="Obsah2"/>
            <w:tabs>
              <w:tab w:val="left" w:pos="502"/>
              <w:tab w:val="right" w:pos="9622"/>
            </w:tabs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"_Toc110441780" </w:instrText>
          </w:r>
          <w:ins w:id="24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2.5</w:t>
          </w:r>
          <w:r w:rsidR="001B6B31"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Požadavky na technologie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_Toc110441780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12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3A4182D" w14:textId="3916C975" w:rsidR="001B6B31" w:rsidRDefault="00360B1A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"_Toc110441781" </w:instrText>
          </w:r>
          <w:ins w:id="25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2.5.1</w:t>
          </w:r>
          <w:r w:rsidR="001B6B31"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Požadavky na klasifikaci modelovaných datových objektů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_Toc110441781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12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9403EA7" w14:textId="3C6CA8F8" w:rsidR="001B6B31" w:rsidRDefault="00360B1A">
          <w:pPr>
            <w:pStyle w:val="Obsah3"/>
            <w:tabs>
              <w:tab w:val="left" w:pos="666"/>
              <w:tab w:val="right" w:pos="9622"/>
            </w:tabs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"_Toc110441782" </w:instrText>
          </w:r>
          <w:ins w:id="26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2.5.2</w:t>
          </w:r>
          <w:r w:rsidR="001B6B31">
            <w:rPr>
              <w:rFonts w:eastAsiaTheme="minorEastAsia" w:cstheme="minorBidi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Požadavky na části DIMS v režimu zákona č. 412/2005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_Toc110441782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13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70B0715E" w14:textId="7C0F4178" w:rsidR="001B6B31" w:rsidRDefault="00360B1A">
          <w:pPr>
            <w:pStyle w:val="Obsah2"/>
            <w:tabs>
              <w:tab w:val="left" w:pos="502"/>
              <w:tab w:val="right" w:pos="9622"/>
            </w:tabs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"_Toc110441783" </w:instrText>
          </w:r>
          <w:ins w:id="27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2.6</w:t>
          </w:r>
          <w:r w:rsidR="001B6B31"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Požadavky na systémovou příslušnost Datových objektů DIMS   (systémová vazba)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_Toc110441783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13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BFA2826" w14:textId="4233E2B7" w:rsidR="001B6B31" w:rsidRDefault="00360B1A">
          <w:pPr>
            <w:pStyle w:val="Obsah2"/>
            <w:tabs>
              <w:tab w:val="left" w:pos="502"/>
              <w:tab w:val="right" w:pos="9622"/>
            </w:tabs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"_Toc110441784" </w:instrText>
          </w:r>
          <w:ins w:id="28" w:author="Autor">
            <w:r>
              <w:rPr>
                <w:noProof/>
              </w:rPr>
            </w:r>
          </w:ins>
          <w:r>
            <w:rPr>
              <w:noProof/>
            </w:rPr>
            <w:fldChar w:fldCharType="separate"/>
          </w:r>
          <w:r w:rsidR="001B6B31" w:rsidRPr="002502E5">
            <w:rPr>
              <w:rStyle w:val="Hypertextovodkaz"/>
              <w:noProof/>
            </w:rPr>
            <w:t>2.7</w:t>
          </w:r>
          <w:r w:rsidR="001B6B31">
            <w:rPr>
              <w:rFonts w:eastAsiaTheme="minorEastAsia" w:cstheme="minorBidi"/>
              <w:b w:val="0"/>
              <w:bCs w:val="0"/>
              <w:smallCaps w:val="0"/>
              <w:noProof/>
              <w:color w:val="auto"/>
              <w:lang w:eastAsia="cs-CZ"/>
            </w:rPr>
            <w:tab/>
          </w:r>
          <w:r w:rsidR="001B6B31" w:rsidRPr="002502E5">
            <w:rPr>
              <w:rStyle w:val="Hypertextovodkaz"/>
              <w:noProof/>
            </w:rPr>
            <w:t>Požadavky na prostorovou příslušnost Datových objektů DIMS   (prostorová vazba)</w:t>
          </w:r>
          <w:r w:rsidR="001B6B31">
            <w:rPr>
              <w:noProof/>
              <w:webHidden/>
            </w:rPr>
            <w:tab/>
          </w:r>
          <w:r w:rsidR="001B6B31">
            <w:rPr>
              <w:noProof/>
              <w:webHidden/>
            </w:rPr>
            <w:fldChar w:fldCharType="begin"/>
          </w:r>
          <w:r w:rsidR="001B6B31">
            <w:rPr>
              <w:noProof/>
              <w:webHidden/>
            </w:rPr>
            <w:instrText xml:space="preserve"> PAGEREF _Toc110441784 \h </w:instrText>
          </w:r>
          <w:r w:rsidR="001B6B31">
            <w:rPr>
              <w:noProof/>
              <w:webHidden/>
            </w:rPr>
          </w:r>
          <w:r w:rsidR="001B6B31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13</w:t>
          </w:r>
          <w:r w:rsidR="001B6B3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879A71D" w14:textId="06E2FD2B" w:rsidR="000E4516" w:rsidRDefault="00042EAA">
          <w:r>
            <w:rPr>
              <w:rFonts w:eastAsia="Times New Roman"/>
              <w:b/>
              <w:bCs/>
              <w:caps/>
              <w:color w:val="auto"/>
              <w:sz w:val="22"/>
              <w:szCs w:val="22"/>
              <w:u w:val="single"/>
              <w:lang w:eastAsia="cs-CZ"/>
            </w:rPr>
            <w:fldChar w:fldCharType="end"/>
          </w:r>
        </w:p>
      </w:sdtContent>
    </w:sdt>
    <w:p w14:paraId="290278E1" w14:textId="77777777" w:rsidR="00865960" w:rsidRPr="00865960" w:rsidRDefault="00865960" w:rsidP="00865960">
      <w:pPr>
        <w:rPr>
          <w:lang w:eastAsia="cs-CZ"/>
        </w:rPr>
      </w:pPr>
    </w:p>
    <w:p w14:paraId="2D120267" w14:textId="26F2F34D" w:rsidR="000A77FF" w:rsidRDefault="000A77FF" w:rsidP="000A77FF">
      <w:pPr>
        <w:rPr>
          <w:lang w:eastAsia="cs-CZ"/>
        </w:rPr>
      </w:pPr>
    </w:p>
    <w:p w14:paraId="5AA43A5F" w14:textId="77777777" w:rsidR="00904C25" w:rsidRDefault="00904C25" w:rsidP="003E11FB">
      <w:r>
        <w:br w:type="page"/>
      </w:r>
    </w:p>
    <w:p w14:paraId="2F65E019" w14:textId="2709ACFC" w:rsidR="003B0587" w:rsidRPr="00152526" w:rsidRDefault="622382C5" w:rsidP="001C2F74">
      <w:pPr>
        <w:pStyle w:val="Nadpis1"/>
        <w:numPr>
          <w:ilvl w:val="0"/>
          <w:numId w:val="0"/>
        </w:numPr>
        <w:ind w:left="426"/>
      </w:pPr>
      <w:bookmarkStart w:id="29" w:name="_Toc80354568"/>
      <w:bookmarkStart w:id="30" w:name="_Toc110441756"/>
      <w:r w:rsidRPr="00152526">
        <w:rPr>
          <w:rFonts w:eastAsia="Arial"/>
        </w:rPr>
        <w:lastRenderedPageBreak/>
        <w:t>Ú</w:t>
      </w:r>
      <w:r w:rsidR="00F014E6">
        <w:rPr>
          <w:rFonts w:eastAsia="Arial"/>
        </w:rPr>
        <w:t>vod</w:t>
      </w:r>
      <w:bookmarkEnd w:id="29"/>
      <w:bookmarkEnd w:id="30"/>
    </w:p>
    <w:p w14:paraId="3F027530" w14:textId="05ADA209" w:rsidR="004C6B6E" w:rsidRDefault="004C6B6E" w:rsidP="003E11FB">
      <w:pPr>
        <w:rPr>
          <w:lang w:eastAsia="cs-CZ"/>
        </w:rPr>
      </w:pPr>
      <w:r w:rsidRPr="00904C25">
        <w:rPr>
          <w:lang w:eastAsia="cs-CZ"/>
        </w:rPr>
        <w:t xml:space="preserve">Tento dokument vznikl na podkladu a v souladu s metodikami vydanými </w:t>
      </w:r>
      <w:r w:rsidR="00AF10D8">
        <w:rPr>
          <w:lang w:eastAsia="cs-CZ"/>
        </w:rPr>
        <w:t xml:space="preserve">Českou agenturou pro standardizaci a </w:t>
      </w:r>
      <w:r w:rsidR="002743B6">
        <w:rPr>
          <w:lang w:eastAsia="cs-CZ"/>
        </w:rPr>
        <w:t xml:space="preserve">Státním fondem dopravní infrastruktury. </w:t>
      </w:r>
    </w:p>
    <w:p w14:paraId="60580483" w14:textId="2BB1ED8F" w:rsidR="0003198F" w:rsidRDefault="0003198F" w:rsidP="003E11FB">
      <w:pPr>
        <w:rPr>
          <w:lang w:eastAsia="cs-CZ"/>
        </w:rPr>
      </w:pPr>
    </w:p>
    <w:p w14:paraId="0CA6F5D6" w14:textId="676748F9" w:rsidR="0044345A" w:rsidRDefault="00F014E6" w:rsidP="001C2F74">
      <w:pPr>
        <w:pStyle w:val="Nadpis1"/>
      </w:pPr>
      <w:bookmarkStart w:id="31" w:name="_Toc80354569"/>
      <w:bookmarkStart w:id="32" w:name="_Toc110441757"/>
      <w:r>
        <w:t>Obecné požadavky na informace</w:t>
      </w:r>
      <w:bookmarkEnd w:id="31"/>
      <w:bookmarkEnd w:id="32"/>
    </w:p>
    <w:p w14:paraId="63F343DD" w14:textId="49EAC182" w:rsidR="0003198F" w:rsidRDefault="00F014E6" w:rsidP="006E6269">
      <w:pPr>
        <w:pStyle w:val="Nadpis2"/>
      </w:pPr>
      <w:bookmarkStart w:id="33" w:name="_Toc80354570"/>
      <w:bookmarkStart w:id="34" w:name="_Toc110441758"/>
      <w:r>
        <w:rPr>
          <w:caps w:val="0"/>
        </w:rPr>
        <w:t>Obecné požadavky na dokumenty v digitální podobě</w:t>
      </w:r>
      <w:bookmarkEnd w:id="33"/>
      <w:bookmarkEnd w:id="34"/>
    </w:p>
    <w:p w14:paraId="1FBF7CCA" w14:textId="5B7ABC9B" w:rsidR="00D830A6" w:rsidRDefault="00D830A6" w:rsidP="009121AC">
      <w:r>
        <w:t>Veškeré dokumenty v digitální podobě</w:t>
      </w:r>
      <w:r w:rsidR="00745B72">
        <w:t xml:space="preserve"> (dále také jako dokumenty)</w:t>
      </w:r>
      <w:r w:rsidR="005175F5">
        <w:t>, jejich</w:t>
      </w:r>
      <w:r w:rsidR="00321291">
        <w:t xml:space="preserve">ž autorem je </w:t>
      </w:r>
      <w:r w:rsidR="00572071">
        <w:t>Zhotovitel</w:t>
      </w:r>
      <w:r w:rsidR="00321291">
        <w:t xml:space="preserve">, </w:t>
      </w:r>
      <w:r>
        <w:t xml:space="preserve">musí být </w:t>
      </w:r>
      <w:r w:rsidR="00572071">
        <w:t>Zhotovitel</w:t>
      </w:r>
      <w:r>
        <w:t xml:space="preserve">em předávány a ukládány </w:t>
      </w:r>
      <w:r w:rsidR="00AA3FB4">
        <w:t>tak</w:t>
      </w:r>
      <w:r w:rsidR="00321291">
        <w:t>,</w:t>
      </w:r>
      <w:r w:rsidR="00AA3FB4">
        <w:t xml:space="preserve"> aby bylo umožněno fultextové vyhledávání </w:t>
      </w:r>
      <w:r w:rsidR="00423C0E">
        <w:t xml:space="preserve">v těchto </w:t>
      </w:r>
      <w:r w:rsidR="001D7140">
        <w:t xml:space="preserve">dokumentech v digitální podobě. </w:t>
      </w:r>
      <w:r w:rsidR="00572071">
        <w:t>Zhotovitel</w:t>
      </w:r>
      <w:r w:rsidR="001D7140">
        <w:t xml:space="preserve"> toto zajistí předáním dokumentů v digitální podobě </w:t>
      </w:r>
      <w:r w:rsidR="00B00831">
        <w:t xml:space="preserve">v otevřených formátech </w:t>
      </w:r>
      <w:r w:rsidR="005175F5">
        <w:t xml:space="preserve">se strukturou dat </w:t>
      </w:r>
      <w:r w:rsidR="00321291">
        <w:t>umožňující</w:t>
      </w:r>
      <w:r w:rsidR="005175F5">
        <w:t xml:space="preserve"> </w:t>
      </w:r>
      <w:r w:rsidR="00321291">
        <w:t xml:space="preserve">fultextové vyhledávání, nebo </w:t>
      </w:r>
      <w:r w:rsidR="003F4BE1">
        <w:t>jak v nativním (zpravidla proprietárním formátu), tak i v otevřeném formátu</w:t>
      </w:r>
      <w:r w:rsidR="00C923F5">
        <w:t>,</w:t>
      </w:r>
      <w:r w:rsidR="00A86B75">
        <w:t xml:space="preserve"> </w:t>
      </w:r>
      <w:r>
        <w:t>není-li ve Smlouvě stanoveno jinak.</w:t>
      </w:r>
    </w:p>
    <w:p w14:paraId="1023192B" w14:textId="020180B1" w:rsidR="00D830A6" w:rsidRPr="00C923F5" w:rsidRDefault="00D830A6" w:rsidP="007827BB">
      <w:pPr>
        <w:pStyle w:val="Odstavecseseznamem"/>
        <w:numPr>
          <w:ilvl w:val="0"/>
          <w:numId w:val="5"/>
        </w:numPr>
        <w:spacing w:after="123"/>
        <w:ind w:right="7"/>
        <w:rPr>
          <w:color w:val="auto"/>
        </w:rPr>
      </w:pPr>
      <w:r w:rsidRPr="00C923F5">
        <w:rPr>
          <w:color w:val="auto"/>
        </w:rPr>
        <w:t>Příklady nativních formátů</w:t>
      </w:r>
      <w:r w:rsidRPr="00C3409B">
        <w:rPr>
          <w:color w:val="auto"/>
        </w:rPr>
        <w:t>:*.doc, *.</w:t>
      </w:r>
      <w:proofErr w:type="spellStart"/>
      <w:r w:rsidRPr="00C3409B">
        <w:rPr>
          <w:color w:val="auto"/>
        </w:rPr>
        <w:t>xls</w:t>
      </w:r>
      <w:proofErr w:type="spellEnd"/>
      <w:r w:rsidRPr="00C3409B">
        <w:rPr>
          <w:color w:val="auto"/>
        </w:rPr>
        <w:t>, *.</w:t>
      </w:r>
      <w:proofErr w:type="spellStart"/>
      <w:r w:rsidRPr="00C3409B">
        <w:rPr>
          <w:color w:val="auto"/>
        </w:rPr>
        <w:t>rvt</w:t>
      </w:r>
      <w:proofErr w:type="spellEnd"/>
      <w:r w:rsidRPr="00C3409B">
        <w:rPr>
          <w:color w:val="auto"/>
        </w:rPr>
        <w:t xml:space="preserve">, </w:t>
      </w:r>
      <w:proofErr w:type="spellStart"/>
      <w:r w:rsidR="004F1D0A" w:rsidRPr="00C3409B">
        <w:rPr>
          <w:color w:val="auto"/>
        </w:rPr>
        <w:t>dwg</w:t>
      </w:r>
      <w:proofErr w:type="spellEnd"/>
      <w:r w:rsidR="004F1D0A" w:rsidRPr="00C3409B">
        <w:rPr>
          <w:color w:val="auto"/>
        </w:rPr>
        <w:t>.</w:t>
      </w:r>
      <w:r w:rsidR="00E73E4E" w:rsidRPr="00C3409B">
        <w:rPr>
          <w:color w:val="auto"/>
        </w:rPr>
        <w:t xml:space="preserve">, </w:t>
      </w:r>
      <w:proofErr w:type="spellStart"/>
      <w:r w:rsidR="00E73E4E" w:rsidRPr="00C3409B">
        <w:rPr>
          <w:color w:val="auto"/>
        </w:rPr>
        <w:t>dgn</w:t>
      </w:r>
      <w:proofErr w:type="spellEnd"/>
      <w:r w:rsidR="00E73E4E" w:rsidRPr="00C3409B">
        <w:rPr>
          <w:color w:val="auto"/>
        </w:rPr>
        <w:t xml:space="preserve">. </w:t>
      </w:r>
      <w:r w:rsidRPr="00C3409B">
        <w:rPr>
          <w:color w:val="auto"/>
        </w:rPr>
        <w:t>atd.</w:t>
      </w:r>
    </w:p>
    <w:p w14:paraId="2D893A8C" w14:textId="17060B93" w:rsidR="00D830A6" w:rsidRPr="00C923F5" w:rsidRDefault="00D830A6" w:rsidP="007827BB">
      <w:pPr>
        <w:pStyle w:val="Odstavecseseznamem"/>
        <w:numPr>
          <w:ilvl w:val="0"/>
          <w:numId w:val="5"/>
        </w:numPr>
        <w:spacing w:after="123"/>
        <w:ind w:right="7"/>
        <w:rPr>
          <w:color w:val="auto"/>
        </w:rPr>
      </w:pPr>
      <w:r w:rsidRPr="00C923F5">
        <w:rPr>
          <w:color w:val="auto"/>
        </w:rPr>
        <w:t>Příklady otevřených formátů:*.</w:t>
      </w:r>
      <w:proofErr w:type="spellStart"/>
      <w:r w:rsidRPr="00C923F5">
        <w:rPr>
          <w:color w:val="auto"/>
        </w:rPr>
        <w:t>ifc</w:t>
      </w:r>
      <w:proofErr w:type="spellEnd"/>
      <w:r w:rsidRPr="00C923F5">
        <w:rPr>
          <w:color w:val="auto"/>
        </w:rPr>
        <w:t>, *.</w:t>
      </w:r>
      <w:proofErr w:type="spellStart"/>
      <w:r w:rsidRPr="00C923F5">
        <w:rPr>
          <w:color w:val="auto"/>
        </w:rPr>
        <w:t>pdf</w:t>
      </w:r>
      <w:proofErr w:type="spellEnd"/>
      <w:r w:rsidRPr="00C923F5">
        <w:rPr>
          <w:color w:val="auto"/>
        </w:rPr>
        <w:t>, atd.</w:t>
      </w:r>
    </w:p>
    <w:p w14:paraId="601AACA2" w14:textId="7DED9AB0" w:rsidR="00205FE7" w:rsidRDefault="00205FE7" w:rsidP="003F6C62">
      <w:r>
        <w:rPr>
          <w:rFonts w:ascii="Calibri" w:eastAsia="Calibri" w:hAnsi="Calibri" w:cs="Calibri"/>
          <w:color w:val="000000"/>
        </w:rPr>
        <w:tab/>
      </w:r>
      <w:r>
        <w:t xml:space="preserve">Za správnost, obsah a integritu dat ve všech předávaných </w:t>
      </w:r>
      <w:r w:rsidR="005922ED">
        <w:t>dokumentech v digitální podobě</w:t>
      </w:r>
      <w:r>
        <w:t xml:space="preserve"> ve všech formátech je odpovědný </w:t>
      </w:r>
      <w:r w:rsidR="00572071">
        <w:t>Zhotovitel</w:t>
      </w:r>
      <w:r>
        <w:t>.</w:t>
      </w:r>
    </w:p>
    <w:p w14:paraId="29A805FF" w14:textId="1E2DEBDD" w:rsidR="00BC3CB3" w:rsidRPr="00205FE7" w:rsidRDefault="00F92904" w:rsidP="001C2F74">
      <w:r>
        <w:t xml:space="preserve">Pravidla pro pojmenování souborů a složek </w:t>
      </w:r>
      <w:r w:rsidR="004C29B5">
        <w:t xml:space="preserve">jsou řešena v Příloze </w:t>
      </w:r>
      <w:r w:rsidR="00303611">
        <w:t>A</w:t>
      </w:r>
      <w:r w:rsidR="004C29B5">
        <w:t>.</w:t>
      </w:r>
      <w:r w:rsidR="00C3246D">
        <w:t>II</w:t>
      </w:r>
      <w:r w:rsidR="004C29B5">
        <w:t>. Požadavky na společné datové prostředí (CDE)</w:t>
      </w:r>
      <w:r w:rsidR="001C2F74">
        <w:t>.</w:t>
      </w:r>
    </w:p>
    <w:p w14:paraId="59F9EDA9" w14:textId="3610538F" w:rsidR="00E6215C" w:rsidRDefault="00F014E6" w:rsidP="00F92ACD">
      <w:pPr>
        <w:pStyle w:val="Nadpis3"/>
      </w:pPr>
      <w:bookmarkStart w:id="35" w:name="_Toc80354571"/>
      <w:bookmarkStart w:id="36" w:name="_Toc110441759"/>
      <w:r>
        <w:t>So</w:t>
      </w:r>
      <w:r w:rsidRPr="0034334B">
        <w:t xml:space="preserve">ubory – dokumenty představující </w:t>
      </w:r>
      <w:r w:rsidR="00D16170">
        <w:t>D</w:t>
      </w:r>
      <w:r w:rsidRPr="0034334B">
        <w:t>igitální model stavby</w:t>
      </w:r>
      <w:bookmarkEnd w:id="35"/>
      <w:bookmarkEnd w:id="36"/>
    </w:p>
    <w:p w14:paraId="7FEA1634" w14:textId="77777777" w:rsidR="00093039" w:rsidRDefault="00093039" w:rsidP="00093039">
      <w:r>
        <w:t>Pro předání Digitálního modelu stavby musí být vždy použity následující formáty:</w:t>
      </w:r>
    </w:p>
    <w:p w14:paraId="5E78496C" w14:textId="77777777" w:rsidR="00093039" w:rsidRDefault="00093039" w:rsidP="007827BB">
      <w:pPr>
        <w:pStyle w:val="Odstavecseseznamem"/>
        <w:numPr>
          <w:ilvl w:val="0"/>
          <w:numId w:val="6"/>
        </w:numPr>
      </w:pPr>
      <w:r>
        <w:t>Formát IFC.</w:t>
      </w:r>
    </w:p>
    <w:p w14:paraId="1E8BAB92" w14:textId="55D4C437" w:rsidR="00093039" w:rsidRDefault="00093039" w:rsidP="007827BB">
      <w:pPr>
        <w:pStyle w:val="Odstavecseseznamem"/>
        <w:numPr>
          <w:ilvl w:val="0"/>
          <w:numId w:val="6"/>
        </w:numPr>
      </w:pPr>
      <w:r>
        <w:t>Nativní formát softwaru použitého pro přípravu dat.</w:t>
      </w:r>
    </w:p>
    <w:p w14:paraId="6F41D0E2" w14:textId="1841A986" w:rsidR="00093039" w:rsidRDefault="00093039" w:rsidP="00FF0AF7">
      <w:r>
        <w:t xml:space="preserve">Data v obou formátech musí obsahovat veškerá požadovaná data DIMS. Přehled použitých SW nástrojů, jejich verzí, formátů, případně i doplňkových nástrojů či modulů apod. musí být </w:t>
      </w:r>
      <w:r w:rsidR="00572071">
        <w:t>Zhotovitel</w:t>
      </w:r>
      <w:r>
        <w:t>em blíže specifikován v Plánu realizace BIM (BEP).</w:t>
      </w:r>
    </w:p>
    <w:p w14:paraId="4AF76DEE" w14:textId="77777777" w:rsidR="00093039" w:rsidRDefault="00093039" w:rsidP="00FF0AF7">
      <w:r>
        <w:t xml:space="preserve">Nativní soubory musí obsahovat veškerá požadovaná data DIMS v podobě, jak byla vytvořena nativní aplikací se zachováním </w:t>
      </w:r>
      <w:proofErr w:type="spellStart"/>
      <w:r>
        <w:t>parametričnosti</w:t>
      </w:r>
      <w:proofErr w:type="spellEnd"/>
      <w:r>
        <w:t xml:space="preserve"> a vazeb, které byly při tvorbě DIMS vytvořeny.</w:t>
      </w:r>
    </w:p>
    <w:p w14:paraId="114118CF" w14:textId="77777777" w:rsidR="00093039" w:rsidRDefault="00093039" w:rsidP="00FF0AF7">
      <w:r>
        <w:t xml:space="preserve">Soubory ve formátu IFC musí obsahovat veškerá požadovaná data DIMS. </w:t>
      </w:r>
    </w:p>
    <w:p w14:paraId="09616C68" w14:textId="77777777" w:rsidR="00093039" w:rsidRDefault="00093039" w:rsidP="00FF0AF7">
      <w:r>
        <w:t>Revize a změny DIMS musí být předány v Objednatelem předem odsouhlaseném formátu.</w:t>
      </w:r>
    </w:p>
    <w:p w14:paraId="798895E3" w14:textId="77777777" w:rsidR="00093039" w:rsidRDefault="00093039" w:rsidP="00FF0AF7">
      <w:r>
        <w:t>V případě nežádoucího nesouladu mezi daty ve formátu IFC a daty v nativním softwaru, mají přednost data ve formátu IFC.</w:t>
      </w:r>
    </w:p>
    <w:p w14:paraId="78ADC3B5" w14:textId="1E74758C" w:rsidR="0034334B" w:rsidRPr="0034334B" w:rsidRDefault="00572071" w:rsidP="00FF0AF7">
      <w:r>
        <w:t>Zhotovitel</w:t>
      </w:r>
      <w:r w:rsidR="00093039">
        <w:t xml:space="preserve"> musí v rámci plnění Díla poskytnout Objednateli všechny Dílčí digitální modely stavby (Dílčí DIMS) a v případě modelu v nativním formátu současně i jeden celkový, tzv. </w:t>
      </w:r>
      <w:r w:rsidR="00FF0AF7">
        <w:lastRenderedPageBreak/>
        <w:t>„</w:t>
      </w:r>
      <w:r w:rsidR="00093039" w:rsidRPr="00FF0AF7">
        <w:t>Sdružený digitální model stavby</w:t>
      </w:r>
      <w:r w:rsidR="00FF0AF7">
        <w:t>“</w:t>
      </w:r>
      <w:r w:rsidR="00093039">
        <w:t xml:space="preserve"> prostřednictvím jednoho souboru nebo souboru odkazujícího na Dílčí DIMS. </w:t>
      </w:r>
    </w:p>
    <w:p w14:paraId="475A45D7" w14:textId="35052677" w:rsidR="000061D2" w:rsidRDefault="00F014E6" w:rsidP="00F92ACD">
      <w:pPr>
        <w:pStyle w:val="Nadpis3"/>
      </w:pPr>
      <w:bookmarkStart w:id="37" w:name="_Toc80354572"/>
      <w:bookmarkStart w:id="38" w:name="_Toc110441760"/>
      <w:r>
        <w:t xml:space="preserve">Soubory – dokumenty představující výstupy z </w:t>
      </w:r>
      <w:bookmarkEnd w:id="37"/>
      <w:r w:rsidR="000C1999">
        <w:t>DIMS</w:t>
      </w:r>
      <w:bookmarkEnd w:id="38"/>
    </w:p>
    <w:p w14:paraId="680824C6" w14:textId="77777777" w:rsidR="0077101F" w:rsidRPr="008314AE" w:rsidRDefault="0077101F" w:rsidP="008314AE">
      <w:pPr>
        <w:pStyle w:val="Nadpis4"/>
      </w:pPr>
      <w:bookmarkStart w:id="39" w:name="_Toc110441761"/>
      <w:r w:rsidRPr="008314AE">
        <w:t>Výkresová dokumentace</w:t>
      </w:r>
      <w:bookmarkEnd w:id="39"/>
    </w:p>
    <w:p w14:paraId="1B77BEF0" w14:textId="0DD57076" w:rsidR="0077101F" w:rsidRDefault="0077101F" w:rsidP="0077101F">
      <w:r>
        <w:t xml:space="preserve">Základní výkresové části dokumentace staveb </w:t>
      </w:r>
      <w:r w:rsidRPr="00863969">
        <w:rPr>
          <w:color w:val="auto"/>
        </w:rPr>
        <w:t xml:space="preserve">(půdorysy, řezy, pohledy, axonometrické či perspektivní pohledy apod.) </w:t>
      </w:r>
      <w:r>
        <w:t xml:space="preserve">musí být v co největší možné míře generovány přímo z DIMS a musí DIMS věcně i geometricky odpovídat. Výjimky musí být </w:t>
      </w:r>
      <w:r w:rsidR="00572071">
        <w:t>Zhotovitel</w:t>
      </w:r>
      <w:r>
        <w:t>em specifikovány v Plánu realizace BIM (BEP).</w:t>
      </w:r>
    </w:p>
    <w:p w14:paraId="5BE4AC17" w14:textId="2B28A35E" w:rsidR="0077101F" w:rsidRDefault="0077101F" w:rsidP="0077101F">
      <w:r>
        <w:t xml:space="preserve">Takto vytvořená výkresová dokumentace musí odpovídat v co největší možné míře technickým normám upravujícím způsob tvorby technické dokumentace. Výjimky musí být </w:t>
      </w:r>
      <w:r w:rsidR="00572071">
        <w:t>Zhotovitel</w:t>
      </w:r>
      <w:r>
        <w:t>em specifikovány v Plánu realizace BIM (BEP).</w:t>
      </w:r>
    </w:p>
    <w:p w14:paraId="6EAAE351" w14:textId="75B680B6" w:rsidR="0077101F" w:rsidRDefault="0077101F" w:rsidP="0077101F">
      <w:r>
        <w:t xml:space="preserve">Detaily, schémata a další podrobnější výkresová dokumentace v měřítku podrobnějším než 1:50 mohou být zpracovány i formou </w:t>
      </w:r>
      <w:proofErr w:type="gramStart"/>
      <w:r>
        <w:t>2D</w:t>
      </w:r>
      <w:proofErr w:type="gramEnd"/>
      <w:r>
        <w:t xml:space="preserve"> výkresů vytvářených jiným způsobem a jiným nástrojem, než v jakém je vytvářen DIMS. Musí však být zajištěna vazba takovýchto souborů – dokumentů na příslušné </w:t>
      </w:r>
      <w:r w:rsidR="0015729C">
        <w:t>D</w:t>
      </w:r>
      <w:r>
        <w:t>atové objekty DIMS. Výkresy tvořené mimo nástroje pro tvorbu DIMS budou specifikovány v Plánu realizace BIM (BEP).</w:t>
      </w:r>
    </w:p>
    <w:p w14:paraId="656171E6" w14:textId="555EFBD7" w:rsidR="00DB66E6" w:rsidRPr="00C3409B" w:rsidRDefault="00DB66E6" w:rsidP="0077101F">
      <w:r w:rsidRPr="00C3409B">
        <w:t xml:space="preserve">Výkresy budou předány Objednateli </w:t>
      </w:r>
      <w:r w:rsidR="00E73E4E" w:rsidRPr="00C3409B">
        <w:t xml:space="preserve">v nativním i otevřeném datovém formátu </w:t>
      </w:r>
      <w:r w:rsidR="00D768C9" w:rsidRPr="00C3409B">
        <w:t>podle kapitoly Obecné požadavky na dokumenty v digitální podobě.</w:t>
      </w:r>
    </w:p>
    <w:p w14:paraId="2CDF8905" w14:textId="27131563" w:rsidR="0077101F" w:rsidRDefault="0077101F" w:rsidP="008314AE">
      <w:pPr>
        <w:pStyle w:val="Nadpis4"/>
      </w:pPr>
      <w:bookmarkStart w:id="40" w:name="_Toc110441762"/>
      <w:r>
        <w:t>Další výstupy z DIMS</w:t>
      </w:r>
      <w:bookmarkEnd w:id="40"/>
    </w:p>
    <w:p w14:paraId="60EB03AD" w14:textId="0C71A363" w:rsidR="0003198F" w:rsidRDefault="0077101F" w:rsidP="00476ECA">
      <w:r>
        <w:t xml:space="preserve">Pokud budou v projektu požadovány jiné dokumenty představující výstupy z DIMS, automaticky se předpokládá, že dokumenty budou v co největší možné míře generovány přímo z DIMS a musí Digitálnímu modelu stavby věcně i geometricky odpovídat. Výjimky musí být </w:t>
      </w:r>
      <w:r w:rsidR="00572071">
        <w:t>Zhotovitel</w:t>
      </w:r>
      <w:r>
        <w:t>em specifikovány v Plánu realizace BIM (BEP).</w:t>
      </w:r>
    </w:p>
    <w:p w14:paraId="7F21CC6F" w14:textId="5FE72049" w:rsidR="00D17ADE" w:rsidRDefault="00F014E6" w:rsidP="005224DB">
      <w:pPr>
        <w:pStyle w:val="Nadpis3"/>
      </w:pPr>
      <w:bookmarkStart w:id="41" w:name="_Toc80354573"/>
      <w:bookmarkStart w:id="42" w:name="_Toc110441763"/>
      <w:r>
        <w:t>Ostatní soubory – dokumenty související s projektem, které je nutné předat v rámci DI</w:t>
      </w:r>
      <w:r w:rsidR="001A0241">
        <w:t>MS</w:t>
      </w:r>
      <w:bookmarkEnd w:id="41"/>
      <w:bookmarkEnd w:id="42"/>
    </w:p>
    <w:p w14:paraId="6ACEC2E2" w14:textId="1F134C5E" w:rsidR="0026266D" w:rsidRDefault="0026266D" w:rsidP="00476ECA">
      <w:pPr>
        <w:spacing w:after="120"/>
        <w:ind w:left="873" w:right="0" w:hanging="11"/>
      </w:pPr>
      <w:r>
        <w:t xml:space="preserve">Způsob předání a provedení vazeb mezi dokumenty a DIMS musí být </w:t>
      </w:r>
      <w:r w:rsidR="00572071">
        <w:t>Zhotovitel</w:t>
      </w:r>
      <w:r>
        <w:t>em specifikován v Plánu realizace BIM (BEP).</w:t>
      </w:r>
    </w:p>
    <w:p w14:paraId="1107F52D" w14:textId="0BF2C4C2" w:rsidR="00E50D9C" w:rsidRDefault="001A0241" w:rsidP="00E50D9C">
      <w:pPr>
        <w:pStyle w:val="Nadpis3"/>
      </w:pPr>
      <w:bookmarkStart w:id="43" w:name="_Toc80354574"/>
      <w:bookmarkStart w:id="44" w:name="_Toc110441764"/>
      <w:r>
        <w:t>Požadavky na adresářovou strukturu a označování dokumentů</w:t>
      </w:r>
      <w:bookmarkEnd w:id="43"/>
      <w:bookmarkEnd w:id="44"/>
    </w:p>
    <w:p w14:paraId="7955725F" w14:textId="2DB6DBC6" w:rsidR="00E50D9C" w:rsidRDefault="00BD3666" w:rsidP="00E50D9C">
      <w:pPr>
        <w:spacing w:after="491"/>
      </w:pPr>
      <w:r w:rsidRPr="00697FBE">
        <w:t>Objednatel nedisponuje vlastním předpisem u</w:t>
      </w:r>
      <w:r w:rsidR="00D52841" w:rsidRPr="00697FBE">
        <w:t xml:space="preserve">pravujícím adresářovou strukturu a označování dokumentů. </w:t>
      </w:r>
      <w:r w:rsidR="00572071">
        <w:t>Zhotovitel</w:t>
      </w:r>
      <w:r w:rsidR="00D52841" w:rsidRPr="00697FBE">
        <w:t xml:space="preserve"> bude specifikovat adresářovou strukturu a označování dokumentů v BEP.</w:t>
      </w:r>
    </w:p>
    <w:p w14:paraId="6A7E797F" w14:textId="5A1C81B3" w:rsidR="00E50D9C" w:rsidRDefault="001A0241" w:rsidP="00F56BAA">
      <w:pPr>
        <w:pStyle w:val="Nadpis3"/>
      </w:pPr>
      <w:bookmarkStart w:id="45" w:name="_Toc80354575"/>
      <w:bookmarkStart w:id="46" w:name="_Toc110441765"/>
      <w:r>
        <w:t>Požadavky na digitální publicitu</w:t>
      </w:r>
      <w:bookmarkEnd w:id="45"/>
      <w:bookmarkEnd w:id="46"/>
    </w:p>
    <w:p w14:paraId="6CC93DCC" w14:textId="6D055343" w:rsidR="00697FBE" w:rsidRPr="00A7570E" w:rsidRDefault="00572071" w:rsidP="00697FBE">
      <w:pPr>
        <w:spacing w:before="233" w:line="252" w:lineRule="auto"/>
        <w:ind w:left="873" w:hanging="11"/>
        <w:jc w:val="left"/>
      </w:pPr>
      <w:r>
        <w:t>Zhotovitel</w:t>
      </w:r>
      <w:r w:rsidR="00A7570E" w:rsidRPr="00A7570E">
        <w:t xml:space="preserve">, </w:t>
      </w:r>
      <w:r w:rsidR="00697FBE" w:rsidRPr="00A7570E">
        <w:t>prostřednictvím CDE poskyt</w:t>
      </w:r>
      <w:r w:rsidR="00A7570E" w:rsidRPr="00A7570E">
        <w:t>ne</w:t>
      </w:r>
      <w:r w:rsidR="00697FBE" w:rsidRPr="00A7570E">
        <w:t xml:space="preserve"> Objednateli </w:t>
      </w:r>
      <w:r w:rsidR="0010484C">
        <w:t xml:space="preserve">v průběhu zpracování realizační dokumentace stavby </w:t>
      </w:r>
      <w:r w:rsidR="00697FBE" w:rsidRPr="00A7570E">
        <w:t xml:space="preserve">minimálně 6 snímků zobrazující vizualizaci návrhu. Tyto vizualizace budou pořízeny, pro účely propagace projektu, specialistou na vizualizace </w:t>
      </w:r>
      <w:r>
        <w:t>Zhotovitel</w:t>
      </w:r>
      <w:r w:rsidR="00697FBE" w:rsidRPr="00A7570E">
        <w:t xml:space="preserve">e. Tzn. bude možné je využít, bez dalšího, pro marketingové účely Objednatele, včetně jejich </w:t>
      </w:r>
      <w:r w:rsidR="00697FBE" w:rsidRPr="00A7570E">
        <w:lastRenderedPageBreak/>
        <w:t>umístění na web Objednatele a jejich použití pro zprávy (tiskové) vydávané Objednatelem.</w:t>
      </w:r>
    </w:p>
    <w:p w14:paraId="6F60CC4B" w14:textId="77777777" w:rsidR="00697FBE" w:rsidRPr="00A7570E" w:rsidRDefault="00697FBE" w:rsidP="00697FBE">
      <w:pPr>
        <w:spacing w:before="233" w:line="252" w:lineRule="auto"/>
        <w:ind w:left="873" w:hanging="11"/>
        <w:jc w:val="left"/>
      </w:pPr>
      <w:r w:rsidRPr="00A7570E">
        <w:t>Snímky budou předány vždy v následujících formátech a kvalitě:</w:t>
      </w:r>
    </w:p>
    <w:p w14:paraId="6F8A3AE0" w14:textId="77777777" w:rsidR="00697FBE" w:rsidRPr="00A7570E" w:rsidRDefault="00697FBE" w:rsidP="00697FBE">
      <w:pPr>
        <w:pStyle w:val="Odstavecseseznamem"/>
        <w:numPr>
          <w:ilvl w:val="0"/>
          <w:numId w:val="24"/>
        </w:numPr>
        <w:spacing w:after="0" w:line="240" w:lineRule="auto"/>
        <w:ind w:right="0"/>
        <w:jc w:val="left"/>
      </w:pPr>
      <w:r w:rsidRPr="00A7570E">
        <w:t xml:space="preserve">Fotografie v tiskové kvalitě o min. rozlišení 4000 </w:t>
      </w:r>
      <w:proofErr w:type="spellStart"/>
      <w:r w:rsidRPr="00A7570E">
        <w:t>px</w:t>
      </w:r>
      <w:proofErr w:type="spellEnd"/>
      <w:r w:rsidRPr="00A7570E">
        <w:t>. - delší strana a v rozlišení 300dpi ve formátu .</w:t>
      </w:r>
      <w:proofErr w:type="spellStart"/>
      <w:r w:rsidRPr="00A7570E">
        <w:t>jpeg</w:t>
      </w:r>
      <w:proofErr w:type="spellEnd"/>
    </w:p>
    <w:p w14:paraId="2501974B" w14:textId="7AAE5C4B" w:rsidR="00697FBE" w:rsidRDefault="00697FBE" w:rsidP="00697FBE">
      <w:pPr>
        <w:pStyle w:val="Odstavecseseznamem"/>
        <w:numPr>
          <w:ilvl w:val="0"/>
          <w:numId w:val="24"/>
        </w:numPr>
        <w:shd w:val="clear" w:color="auto" w:fill="FFFFFF"/>
        <w:spacing w:after="0" w:line="240" w:lineRule="auto"/>
        <w:ind w:right="0"/>
        <w:jc w:val="left"/>
      </w:pPr>
      <w:r w:rsidRPr="00A7570E">
        <w:t xml:space="preserve">Fotografie ve webové kvalitě o min. rozlišení 3000 </w:t>
      </w:r>
      <w:proofErr w:type="spellStart"/>
      <w:r w:rsidRPr="00A7570E">
        <w:t>px</w:t>
      </w:r>
      <w:proofErr w:type="spellEnd"/>
      <w:r w:rsidRPr="00A7570E">
        <w:t>. - delší strana a v rozlišení 96dpi ve formátu .</w:t>
      </w:r>
      <w:proofErr w:type="spellStart"/>
      <w:r w:rsidRPr="00A7570E">
        <w:t>jpeg</w:t>
      </w:r>
      <w:proofErr w:type="spellEnd"/>
      <w:r w:rsidRPr="00A7570E">
        <w:t xml:space="preserve"> ve velikosti max. </w:t>
      </w:r>
      <w:proofErr w:type="gramStart"/>
      <w:r w:rsidRPr="00A7570E">
        <w:t>1MB</w:t>
      </w:r>
      <w:proofErr w:type="gramEnd"/>
    </w:p>
    <w:p w14:paraId="0E17A6C1" w14:textId="3C64F72E" w:rsidR="00D15110" w:rsidRDefault="00D15110" w:rsidP="00D15110">
      <w:pPr>
        <w:pStyle w:val="Odstavecseseznamem"/>
        <w:shd w:val="clear" w:color="auto" w:fill="FFFFFF"/>
        <w:spacing w:after="0" w:line="240" w:lineRule="auto"/>
        <w:ind w:left="1233" w:right="0" w:firstLine="0"/>
        <w:jc w:val="left"/>
      </w:pPr>
    </w:p>
    <w:p w14:paraId="04862D3B" w14:textId="77777777" w:rsidR="00F132E1" w:rsidRDefault="00F132E1" w:rsidP="00F132E1">
      <w:pPr>
        <w:pStyle w:val="Nadpis1"/>
      </w:pPr>
      <w:bookmarkStart w:id="47" w:name="_Toc83987519"/>
      <w:bookmarkStart w:id="48" w:name="_Toc110441766"/>
      <w:r>
        <w:t>Obecné požadavky na digitální model stavby</w:t>
      </w:r>
      <w:bookmarkEnd w:id="47"/>
      <w:bookmarkEnd w:id="48"/>
    </w:p>
    <w:p w14:paraId="2A81EE07" w14:textId="52EBF1A5" w:rsidR="00F132E1" w:rsidRDefault="00F132E1" w:rsidP="00F132E1">
      <w:r>
        <w:t xml:space="preserve">Na základě následujících požadavků </w:t>
      </w:r>
      <w:r w:rsidR="00572071">
        <w:t>Zhotovitel</w:t>
      </w:r>
      <w:r>
        <w:t xml:space="preserve"> zhotoví </w:t>
      </w:r>
      <w:r w:rsidRPr="00CE2B94">
        <w:t>Digitální model stavby (</w:t>
      </w:r>
      <w:r w:rsidR="00D63E4B">
        <w:t>DIMS</w:t>
      </w:r>
      <w:r w:rsidRPr="00CE2B94">
        <w:t>)</w:t>
      </w:r>
      <w:r>
        <w:t xml:space="preserve"> ve dvou fázích:</w:t>
      </w:r>
    </w:p>
    <w:p w14:paraId="559541DB" w14:textId="5AD3BD20" w:rsidR="00F132E1" w:rsidRPr="009F4A7B" w:rsidRDefault="00F132E1" w:rsidP="00F132E1">
      <w:pPr>
        <w:pStyle w:val="Odstavecseseznamem"/>
        <w:numPr>
          <w:ilvl w:val="0"/>
          <w:numId w:val="25"/>
        </w:numPr>
      </w:pPr>
      <w:r>
        <w:t>RDS</w:t>
      </w:r>
    </w:p>
    <w:p w14:paraId="5A0C5B0E" w14:textId="400B5747" w:rsidR="00F132E1" w:rsidRPr="009F4A7B" w:rsidRDefault="00F132E1" w:rsidP="00F132E1">
      <w:pPr>
        <w:pStyle w:val="Odstavecseseznamem"/>
        <w:numPr>
          <w:ilvl w:val="0"/>
          <w:numId w:val="25"/>
        </w:numPr>
      </w:pPr>
      <w:r w:rsidRPr="009F4A7B">
        <w:t>D</w:t>
      </w:r>
      <w:r>
        <w:t>SPS</w:t>
      </w:r>
    </w:p>
    <w:p w14:paraId="270E0287" w14:textId="77777777" w:rsidR="00F132E1" w:rsidRDefault="00F132E1" w:rsidP="00F132E1">
      <w:pPr>
        <w:pStyle w:val="Odstavecseseznamem"/>
        <w:ind w:left="1224" w:firstLine="0"/>
        <w:rPr>
          <w:highlight w:val="cyan"/>
        </w:rPr>
      </w:pPr>
    </w:p>
    <w:p w14:paraId="5F83B1BC" w14:textId="56855423" w:rsidR="00F132E1" w:rsidRDefault="00F132E1" w:rsidP="00F132E1">
      <w:pPr>
        <w:pStyle w:val="Nadpis2"/>
      </w:pPr>
      <w:bookmarkStart w:id="49" w:name="_Toc83987520"/>
      <w:bookmarkStart w:id="50" w:name="_Toc110441767"/>
      <w:r>
        <w:rPr>
          <w:caps w:val="0"/>
        </w:rPr>
        <w:t xml:space="preserve">Požadavky na strukturu a organizaci </w:t>
      </w:r>
      <w:r>
        <w:t>DIMS</w:t>
      </w:r>
      <w:bookmarkEnd w:id="49"/>
      <w:bookmarkEnd w:id="50"/>
    </w:p>
    <w:p w14:paraId="5A465814" w14:textId="17E9B794" w:rsidR="00F132E1" w:rsidRDefault="00F132E1" w:rsidP="00F132E1">
      <w:r>
        <w:t xml:space="preserve">Veškerá data v DIMS musí být přehledně strukturovaná, jednoznačná, čitelná a konformní. To platí jak pro strukturu a organizaci DIMS, tak jednotlivé </w:t>
      </w:r>
      <w:r w:rsidR="0015729C">
        <w:t>D</w:t>
      </w:r>
      <w:r>
        <w:t>atové objekty a informace o nich – grafické i negrafické.</w:t>
      </w:r>
    </w:p>
    <w:p w14:paraId="57ADEEDA" w14:textId="77777777" w:rsidR="00F132E1" w:rsidRPr="00863969" w:rsidRDefault="00F132E1" w:rsidP="00F132E1">
      <w:pPr>
        <w:rPr>
          <w:color w:val="auto"/>
        </w:rPr>
      </w:pPr>
      <w:r>
        <w:t xml:space="preserve">DIMS musí být podle níže stanovených principů, a to s ohledem na profesní odbornost a odpovědnost za </w:t>
      </w:r>
      <w:r w:rsidRPr="00863969">
        <w:rPr>
          <w:color w:val="auto"/>
        </w:rPr>
        <w:t xml:space="preserve">zpracovávané informace rozdělen na několik Dílčích DIMS. Jeden z Dílčích DIMS je označen jako tzv. </w:t>
      </w:r>
      <w:r w:rsidRPr="00863969">
        <w:rPr>
          <w:b/>
          <w:i/>
          <w:color w:val="auto"/>
        </w:rPr>
        <w:t>Sdružený digitální model stavby</w:t>
      </w:r>
      <w:r w:rsidRPr="00863969">
        <w:rPr>
          <w:color w:val="auto"/>
        </w:rPr>
        <w:t xml:space="preserve">, ke kterému jsou v nativním formátu </w:t>
      </w:r>
      <w:proofErr w:type="spellStart"/>
      <w:r w:rsidRPr="00863969">
        <w:rPr>
          <w:color w:val="auto"/>
        </w:rPr>
        <w:t>referencovány</w:t>
      </w:r>
      <w:proofErr w:type="spellEnd"/>
      <w:r w:rsidRPr="00863969">
        <w:rPr>
          <w:color w:val="auto"/>
        </w:rPr>
        <w:t xml:space="preserve"> ostatní Dílčí DIMS. Připojením jednoho či více Dílčích DIMS náležících k jedné fázi či milníku (např. stupni projektové dokumentace) vzniká tzv. </w:t>
      </w:r>
      <w:r w:rsidRPr="00863969">
        <w:rPr>
          <w:b/>
          <w:i/>
          <w:color w:val="auto"/>
        </w:rPr>
        <w:t>Sdružený DIMS</w:t>
      </w:r>
      <w:r w:rsidRPr="00863969">
        <w:rPr>
          <w:i/>
          <w:color w:val="auto"/>
        </w:rPr>
        <w:t>.</w:t>
      </w:r>
      <w:r w:rsidRPr="00863969">
        <w:rPr>
          <w:color w:val="auto"/>
        </w:rPr>
        <w:t xml:space="preserve"> </w:t>
      </w:r>
    </w:p>
    <w:p w14:paraId="46B0F723" w14:textId="2F4A818D" w:rsidR="00F132E1" w:rsidRPr="00863969" w:rsidRDefault="00F132E1" w:rsidP="00F132E1">
      <w:pPr>
        <w:rPr>
          <w:color w:val="auto"/>
        </w:rPr>
      </w:pPr>
      <w:r w:rsidRPr="00863969">
        <w:rPr>
          <w:color w:val="auto"/>
        </w:rPr>
        <w:t xml:space="preserve">Podrobný soupis všech Dílčích DIMS, včetně specifikace Sdruženého DIMS a dalších pro projekt potřebných sestav, musí být jednoznačně stanoven v Plánu realizace BIM (BEP). V případě, že </w:t>
      </w:r>
      <w:r w:rsidR="00572071">
        <w:rPr>
          <w:color w:val="auto"/>
        </w:rPr>
        <w:t>Zhotovitel</w:t>
      </w:r>
      <w:r w:rsidRPr="00863969">
        <w:rPr>
          <w:color w:val="auto"/>
        </w:rPr>
        <w:t xml:space="preserve"> předává vedle Sdruženého a Dílčích DIMS další sestavy, uvede je v Plánu realizace BIM (BEP) a to včetně popisu, k čemu daná sestava </w:t>
      </w:r>
      <w:proofErr w:type="gramStart"/>
      <w:r w:rsidRPr="00863969">
        <w:rPr>
          <w:color w:val="auto"/>
        </w:rPr>
        <w:t>slouží</w:t>
      </w:r>
      <w:proofErr w:type="gramEnd"/>
      <w:r w:rsidRPr="00863969">
        <w:rPr>
          <w:color w:val="auto"/>
        </w:rPr>
        <w:t>.</w:t>
      </w:r>
    </w:p>
    <w:p w14:paraId="0E05E0AB" w14:textId="190480C2" w:rsidR="00F132E1" w:rsidRPr="00863969" w:rsidRDefault="00F132E1" w:rsidP="00F132E1">
      <w:pPr>
        <w:rPr>
          <w:color w:val="auto"/>
        </w:rPr>
      </w:pPr>
      <w:r w:rsidRPr="00863969">
        <w:rPr>
          <w:color w:val="auto"/>
        </w:rPr>
        <w:t xml:space="preserve">Pro přehlednější identifikaci musejí být jednotlivé Dílčí DIMS a části v nich obsažené barevně odlišeny. Pokud není barevná konvence stanovena Objednatelem, musí být navržena </w:t>
      </w:r>
      <w:r w:rsidR="00572071">
        <w:rPr>
          <w:color w:val="auto"/>
        </w:rPr>
        <w:t>Zhotovitel</w:t>
      </w:r>
      <w:r w:rsidRPr="00863969">
        <w:rPr>
          <w:color w:val="auto"/>
        </w:rPr>
        <w:t>em a specifikována v Plánu realizace BIM (BEP).</w:t>
      </w:r>
    </w:p>
    <w:p w14:paraId="1288C9A1" w14:textId="77777777" w:rsidR="00F132E1" w:rsidRDefault="00F132E1" w:rsidP="00F132E1">
      <w:pPr>
        <w:spacing w:after="120"/>
        <w:ind w:left="873" w:right="6" w:hanging="11"/>
        <w:rPr>
          <w:color w:val="auto"/>
        </w:rPr>
      </w:pPr>
      <w:r w:rsidRPr="00863969">
        <w:rPr>
          <w:color w:val="auto"/>
        </w:rPr>
        <w:t xml:space="preserve">Pokud nedošlo k rozdělení DIMS na Dílčí DIMS již v předchozích fázích projektové přípravy, je při návrhu členění potřeba zohlednit tyto základní principy: </w:t>
      </w:r>
    </w:p>
    <w:p w14:paraId="24ABE03C" w14:textId="77777777" w:rsidR="00F132E1" w:rsidRDefault="00F132E1" w:rsidP="00F132E1">
      <w:pPr>
        <w:spacing w:after="120"/>
        <w:ind w:left="873" w:right="6" w:hanging="11"/>
        <w:rPr>
          <w:color w:val="auto"/>
        </w:rPr>
      </w:pPr>
      <w:r w:rsidRPr="00863969">
        <w:rPr>
          <w:color w:val="auto"/>
        </w:rPr>
        <w:t>Prostorové uspořádání DIMS musí</w:t>
      </w:r>
      <w:r>
        <w:rPr>
          <w:color w:val="auto"/>
        </w:rPr>
        <w:t>, tam kde je to relevantní,</w:t>
      </w:r>
      <w:r w:rsidRPr="00863969">
        <w:rPr>
          <w:color w:val="auto"/>
        </w:rPr>
        <w:t xml:space="preserve"> odpovídat následující logice:  </w:t>
      </w:r>
    </w:p>
    <w:p w14:paraId="70C620DB" w14:textId="77777777" w:rsidR="00F132E1" w:rsidRPr="005E4EC9" w:rsidRDefault="00F132E1" w:rsidP="00F132E1">
      <w:pPr>
        <w:pStyle w:val="Odstavecseseznamem"/>
        <w:numPr>
          <w:ilvl w:val="0"/>
          <w:numId w:val="7"/>
        </w:numPr>
        <w:spacing w:after="22" w:line="359" w:lineRule="auto"/>
        <w:rPr>
          <w:color w:val="auto"/>
        </w:rPr>
      </w:pPr>
      <w:r w:rsidRPr="005E4EC9">
        <w:rPr>
          <w:color w:val="auto"/>
        </w:rPr>
        <w:t>místo stavby</w:t>
      </w:r>
    </w:p>
    <w:p w14:paraId="7BE76133" w14:textId="77777777" w:rsidR="00F132E1" w:rsidRPr="005E4EC9" w:rsidRDefault="00F132E1" w:rsidP="00F132E1">
      <w:pPr>
        <w:pStyle w:val="Odstavecseseznamem"/>
        <w:numPr>
          <w:ilvl w:val="0"/>
          <w:numId w:val="7"/>
        </w:numPr>
        <w:spacing w:after="22" w:line="359" w:lineRule="auto"/>
        <w:rPr>
          <w:color w:val="auto"/>
        </w:rPr>
      </w:pPr>
      <w:r w:rsidRPr="005E4EC9">
        <w:rPr>
          <w:color w:val="auto"/>
        </w:rPr>
        <w:t>stavební objekty</w:t>
      </w:r>
    </w:p>
    <w:p w14:paraId="7688D43D" w14:textId="77777777" w:rsidR="00F132E1" w:rsidRDefault="00F132E1" w:rsidP="00F132E1">
      <w:pPr>
        <w:pStyle w:val="Odstavecseseznamem"/>
        <w:numPr>
          <w:ilvl w:val="0"/>
          <w:numId w:val="7"/>
        </w:numPr>
        <w:spacing w:after="22" w:line="359" w:lineRule="auto"/>
        <w:rPr>
          <w:color w:val="auto"/>
        </w:rPr>
      </w:pPr>
      <w:r w:rsidRPr="005E4EC9">
        <w:rPr>
          <w:color w:val="auto"/>
        </w:rPr>
        <w:lastRenderedPageBreak/>
        <w:t>podlaží</w:t>
      </w:r>
    </w:p>
    <w:p w14:paraId="7A432BF5" w14:textId="77777777" w:rsidR="00F132E1" w:rsidRPr="0017054F" w:rsidRDefault="00F132E1" w:rsidP="00F132E1">
      <w:pPr>
        <w:pStyle w:val="Odstavecseseznamem"/>
        <w:numPr>
          <w:ilvl w:val="0"/>
          <w:numId w:val="7"/>
        </w:numPr>
        <w:spacing w:after="22" w:line="359" w:lineRule="auto"/>
        <w:rPr>
          <w:color w:val="auto"/>
        </w:rPr>
      </w:pPr>
      <w:r>
        <w:rPr>
          <w:color w:val="auto"/>
        </w:rPr>
        <w:t>místností</w:t>
      </w:r>
    </w:p>
    <w:p w14:paraId="7DFA4352" w14:textId="77777777" w:rsidR="00F132E1" w:rsidRPr="005E4EC9" w:rsidRDefault="00F132E1" w:rsidP="00F132E1">
      <w:pPr>
        <w:ind w:right="0"/>
        <w:jc w:val="left"/>
        <w:rPr>
          <w:i/>
          <w:iCs/>
          <w:color w:val="auto"/>
        </w:rPr>
      </w:pPr>
      <w:r w:rsidRPr="005E4EC9">
        <w:rPr>
          <w:i/>
          <w:iCs/>
          <w:color w:val="auto"/>
        </w:rPr>
        <w:t>Doporučená forma zápisu do IFC:</w:t>
      </w:r>
    </w:p>
    <w:p w14:paraId="04F5A198" w14:textId="77777777" w:rsidR="00F132E1" w:rsidRPr="005E4EC9" w:rsidRDefault="00F132E1" w:rsidP="00F132E1">
      <w:pPr>
        <w:spacing w:after="120"/>
        <w:ind w:left="873" w:right="0" w:hanging="11"/>
        <w:jc w:val="left"/>
        <w:rPr>
          <w:i/>
          <w:iCs/>
          <w:color w:val="auto"/>
        </w:rPr>
      </w:pPr>
      <w:r w:rsidRPr="005E4EC9">
        <w:rPr>
          <w:i/>
          <w:iCs/>
          <w:color w:val="auto"/>
        </w:rPr>
        <w:t xml:space="preserve">Místo stavby je zapisováno jako </w:t>
      </w:r>
      <w:proofErr w:type="spellStart"/>
      <w:r w:rsidRPr="005E4EC9">
        <w:rPr>
          <w:i/>
          <w:iCs/>
          <w:color w:val="auto"/>
        </w:rPr>
        <w:t>IfcSite</w:t>
      </w:r>
      <w:proofErr w:type="spellEnd"/>
      <w:r w:rsidRPr="005E4EC9">
        <w:rPr>
          <w:i/>
          <w:iCs/>
          <w:color w:val="auto"/>
        </w:rPr>
        <w:t xml:space="preserve">, dílčí stavební objekty jsou zapisovány jako </w:t>
      </w:r>
      <w:proofErr w:type="spellStart"/>
      <w:r w:rsidRPr="005E4EC9">
        <w:rPr>
          <w:i/>
          <w:iCs/>
          <w:color w:val="auto"/>
        </w:rPr>
        <w:t>IfcBuilding</w:t>
      </w:r>
      <w:proofErr w:type="spellEnd"/>
      <w:r w:rsidRPr="005E4EC9">
        <w:rPr>
          <w:i/>
          <w:iCs/>
          <w:color w:val="auto"/>
        </w:rPr>
        <w:t xml:space="preserve"> a podlaží jako </w:t>
      </w:r>
      <w:proofErr w:type="spellStart"/>
      <w:r w:rsidRPr="005E4EC9">
        <w:rPr>
          <w:i/>
          <w:iCs/>
          <w:color w:val="auto"/>
        </w:rPr>
        <w:t>IfcBuildingStorey</w:t>
      </w:r>
      <w:proofErr w:type="spellEnd"/>
      <w:r w:rsidRPr="005E4EC9">
        <w:rPr>
          <w:i/>
          <w:iCs/>
          <w:color w:val="auto"/>
        </w:rPr>
        <w:t xml:space="preserve">. </w:t>
      </w:r>
    </w:p>
    <w:p w14:paraId="5E4500FC" w14:textId="77777777" w:rsidR="00F132E1" w:rsidRDefault="00F132E1" w:rsidP="00F132E1">
      <w:pPr>
        <w:rPr>
          <w:color w:val="auto"/>
        </w:rPr>
      </w:pPr>
      <w:r w:rsidRPr="00863969">
        <w:rPr>
          <w:color w:val="auto"/>
        </w:rPr>
        <w:t>Příklad dělení na (stavební) objekty:</w:t>
      </w:r>
    </w:p>
    <w:p w14:paraId="1843A94D" w14:textId="1722CD9C" w:rsidR="00F132E1" w:rsidRDefault="00F132E1" w:rsidP="00F132E1">
      <w:pPr>
        <w:rPr>
          <w:color w:val="auto"/>
        </w:rPr>
      </w:pPr>
      <w:r w:rsidRPr="00E073EA">
        <w:rPr>
          <w:color w:val="auto"/>
        </w:rPr>
        <w:t xml:space="preserve">Dělení na stavební objekty bude </w:t>
      </w:r>
      <w:r w:rsidR="00572071">
        <w:rPr>
          <w:color w:val="auto"/>
        </w:rPr>
        <w:t>Zhotovitel</w:t>
      </w:r>
      <w:r w:rsidRPr="00E073EA">
        <w:rPr>
          <w:color w:val="auto"/>
        </w:rPr>
        <w:t>em převzato z předchozích stupňů projektové dokumentace.</w:t>
      </w:r>
    </w:p>
    <w:p w14:paraId="76C2BC12" w14:textId="5BE1DB3D" w:rsidR="00F132E1" w:rsidRDefault="00F132E1" w:rsidP="00F132E1">
      <w:pPr>
        <w:rPr>
          <w:color w:val="auto"/>
        </w:rPr>
      </w:pPr>
      <w:r w:rsidRPr="00E073EA">
        <w:rPr>
          <w:color w:val="auto"/>
        </w:rPr>
        <w:t xml:space="preserve">Dělení </w:t>
      </w:r>
      <w:r>
        <w:rPr>
          <w:color w:val="auto"/>
        </w:rPr>
        <w:t xml:space="preserve">po profesích může být </w:t>
      </w:r>
      <w:r w:rsidR="00572071">
        <w:rPr>
          <w:color w:val="auto"/>
        </w:rPr>
        <w:t>Zhotovitel</w:t>
      </w:r>
      <w:r w:rsidRPr="00E073EA">
        <w:rPr>
          <w:color w:val="auto"/>
        </w:rPr>
        <w:t>em převzato z předchozích stupňů projektové dokumentace</w:t>
      </w:r>
      <w:r>
        <w:rPr>
          <w:color w:val="auto"/>
        </w:rPr>
        <w:t xml:space="preserve">, nebo využito následujících příkladů. Zvolený způsob dělení po profesích bude </w:t>
      </w:r>
      <w:r w:rsidR="00572071">
        <w:rPr>
          <w:color w:val="auto"/>
        </w:rPr>
        <w:t>Zhotovitel</w:t>
      </w:r>
      <w:r>
        <w:rPr>
          <w:color w:val="auto"/>
        </w:rPr>
        <w:t>em upřesněn v Plánu realizace BIM (BEP).</w:t>
      </w:r>
    </w:p>
    <w:p w14:paraId="27B5FB39" w14:textId="77777777" w:rsidR="00F132E1" w:rsidRPr="00863969" w:rsidRDefault="00F132E1" w:rsidP="00F132E1">
      <w:pPr>
        <w:spacing w:after="123"/>
        <w:ind w:right="7"/>
        <w:rPr>
          <w:color w:val="auto"/>
        </w:rPr>
      </w:pPr>
      <w:r w:rsidRPr="00863969">
        <w:rPr>
          <w:color w:val="auto"/>
        </w:rPr>
        <w:t>Příklad dělení po profesních odbornostech:</w:t>
      </w:r>
    </w:p>
    <w:p w14:paraId="0B7376C7" w14:textId="77777777" w:rsidR="00F132E1" w:rsidRDefault="00F132E1" w:rsidP="00F132E1">
      <w:pPr>
        <w:pStyle w:val="Odstavecseseznamem"/>
        <w:numPr>
          <w:ilvl w:val="0"/>
          <w:numId w:val="9"/>
        </w:numPr>
      </w:pPr>
      <w:r w:rsidRPr="00863969">
        <w:t xml:space="preserve">Dílčí DIMS VZT </w:t>
      </w:r>
    </w:p>
    <w:p w14:paraId="67A06531" w14:textId="77777777" w:rsidR="00F132E1" w:rsidRDefault="00F132E1" w:rsidP="00F132E1">
      <w:pPr>
        <w:pStyle w:val="Odstavecseseznamem"/>
        <w:numPr>
          <w:ilvl w:val="0"/>
          <w:numId w:val="9"/>
        </w:numPr>
      </w:pPr>
      <w:r w:rsidRPr="00863969">
        <w:t xml:space="preserve">Dílčí DIMS ZTI </w:t>
      </w:r>
    </w:p>
    <w:p w14:paraId="0F56EBC9" w14:textId="77777777" w:rsidR="00F132E1" w:rsidRPr="00863969" w:rsidRDefault="00F132E1" w:rsidP="00F132E1">
      <w:pPr>
        <w:pStyle w:val="Odstavecseseznamem"/>
        <w:numPr>
          <w:ilvl w:val="0"/>
          <w:numId w:val="9"/>
        </w:numPr>
      </w:pPr>
      <w:r w:rsidRPr="00863969">
        <w:t>Dílčí DIMS UTCH</w:t>
      </w:r>
    </w:p>
    <w:p w14:paraId="14A02F7A" w14:textId="77777777" w:rsidR="00F132E1" w:rsidRDefault="00F132E1" w:rsidP="00F132E1">
      <w:r w:rsidRPr="00863969">
        <w:t>Příklad dalšího dělení:</w:t>
      </w:r>
    </w:p>
    <w:p w14:paraId="604A0A4C" w14:textId="77777777" w:rsidR="00F132E1" w:rsidRPr="004C39A6" w:rsidRDefault="00F132E1" w:rsidP="00F132E1">
      <w:pPr>
        <w:pStyle w:val="Odstavecseseznamem"/>
        <w:numPr>
          <w:ilvl w:val="0"/>
          <w:numId w:val="10"/>
        </w:numPr>
      </w:pPr>
      <w:r w:rsidRPr="004C39A6">
        <w:t xml:space="preserve">Dílčí DIMS konstrukční části </w:t>
      </w:r>
    </w:p>
    <w:p w14:paraId="137A018B" w14:textId="77777777" w:rsidR="00F132E1" w:rsidRDefault="00F132E1" w:rsidP="00F132E1">
      <w:pPr>
        <w:pStyle w:val="Odstavecseseznamem"/>
        <w:numPr>
          <w:ilvl w:val="0"/>
          <w:numId w:val="10"/>
        </w:numPr>
      </w:pPr>
      <w:r w:rsidRPr="004C39A6">
        <w:t xml:space="preserve">Dílčí DIMS architektonicko-stavební části </w:t>
      </w:r>
    </w:p>
    <w:p w14:paraId="4A99F59B" w14:textId="77777777" w:rsidR="00F132E1" w:rsidRPr="004C39A6" w:rsidRDefault="00F132E1" w:rsidP="00F132E1">
      <w:pPr>
        <w:pStyle w:val="Odstavecseseznamem"/>
        <w:ind w:left="1584" w:firstLine="0"/>
      </w:pPr>
    </w:p>
    <w:p w14:paraId="3CD3D0E3" w14:textId="77777777" w:rsidR="006E4378" w:rsidRDefault="006A3456" w:rsidP="00F132E1">
      <w:r>
        <w:t xml:space="preserve">Pro zachování procesní logiky se doporučuje využití </w:t>
      </w:r>
      <w:r w:rsidR="001740D6">
        <w:t xml:space="preserve">označení jednotlivých DIMS zpracovaných jako součást zadávací dokumentace stavby. Využití označení není podmínkou, pouze doporučením a Zhotovitel může použít </w:t>
      </w:r>
      <w:r w:rsidR="006E4378">
        <w:t xml:space="preserve">označení jiné, které zpřesní v BEP. </w:t>
      </w:r>
    </w:p>
    <w:p w14:paraId="0F70196C" w14:textId="01628D4F" w:rsidR="00F132E1" w:rsidRPr="00863969" w:rsidRDefault="00F132E1" w:rsidP="00F132E1">
      <w:r w:rsidRPr="00863969">
        <w:t xml:space="preserve">Následující tabulka uvádí další příklady možného členění digitálního modelu stavby na Dílčí DIMS podle profesí a jejich kódového označení. </w:t>
      </w:r>
    </w:p>
    <w:tbl>
      <w:tblPr>
        <w:tblStyle w:val="Svtltabulkasmkou11"/>
        <w:tblW w:w="5443" w:type="dxa"/>
        <w:jc w:val="center"/>
        <w:tblLook w:val="04A0" w:firstRow="1" w:lastRow="0" w:firstColumn="1" w:lastColumn="0" w:noHBand="0" w:noVBand="1"/>
      </w:tblPr>
      <w:tblGrid>
        <w:gridCol w:w="3856"/>
        <w:gridCol w:w="1587"/>
      </w:tblGrid>
      <w:tr w:rsidR="00F132E1" w14:paraId="263330E7" w14:textId="77777777" w:rsidTr="00FA5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5A8BFD1B" w14:textId="77777777" w:rsidR="00F132E1" w:rsidRPr="00BE18D0" w:rsidRDefault="00F132E1" w:rsidP="00FA539F">
            <w:pPr>
              <w:spacing w:after="0" w:line="259" w:lineRule="auto"/>
              <w:ind w:left="0" w:right="0" w:firstLine="0"/>
              <w:jc w:val="left"/>
              <w:rPr>
                <w:color w:val="auto"/>
                <w:szCs w:val="30"/>
              </w:rPr>
            </w:pPr>
            <w:r w:rsidRPr="00BE18D0">
              <w:rPr>
                <w:color w:val="auto"/>
                <w:szCs w:val="30"/>
              </w:rPr>
              <w:t>Dílčí DIMS</w:t>
            </w:r>
          </w:p>
        </w:tc>
        <w:tc>
          <w:tcPr>
            <w:tcW w:w="1587" w:type="dxa"/>
          </w:tcPr>
          <w:p w14:paraId="4779C97A" w14:textId="77777777" w:rsidR="00F132E1" w:rsidRPr="00BE18D0" w:rsidRDefault="00F132E1" w:rsidP="00FA539F">
            <w:pPr>
              <w:spacing w:after="0" w:line="259" w:lineRule="auto"/>
              <w:ind w:left="20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30"/>
              </w:rPr>
            </w:pPr>
            <w:r w:rsidRPr="00BE18D0">
              <w:rPr>
                <w:color w:val="auto"/>
                <w:szCs w:val="30"/>
              </w:rPr>
              <w:t>Označení:</w:t>
            </w:r>
          </w:p>
        </w:tc>
      </w:tr>
      <w:tr w:rsidR="00F132E1" w14:paraId="6B50C1C2" w14:textId="77777777" w:rsidTr="00FA539F">
        <w:trPr>
          <w:trHeight w:val="4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14E7D0C2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Architektonicko-stavební část</w:t>
            </w:r>
          </w:p>
        </w:tc>
        <w:tc>
          <w:tcPr>
            <w:tcW w:w="1587" w:type="dxa"/>
          </w:tcPr>
          <w:p w14:paraId="1C4056DB" w14:textId="77777777" w:rsidR="00F132E1" w:rsidRDefault="00F132E1" w:rsidP="00FA539F">
            <w:pPr>
              <w:spacing w:after="0" w:line="259" w:lineRule="auto"/>
              <w:ind w:left="58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ARS</w:t>
            </w:r>
          </w:p>
        </w:tc>
      </w:tr>
      <w:tr w:rsidR="00F132E1" w14:paraId="7B7C9F32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14262425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Konstrukční část – statika</w:t>
            </w:r>
          </w:p>
        </w:tc>
        <w:tc>
          <w:tcPr>
            <w:tcW w:w="1587" w:type="dxa"/>
          </w:tcPr>
          <w:p w14:paraId="16454BE0" w14:textId="77777777" w:rsidR="00F132E1" w:rsidRDefault="00F132E1" w:rsidP="00FA539F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STA</w:t>
            </w:r>
          </w:p>
        </w:tc>
      </w:tr>
      <w:tr w:rsidR="00F132E1" w14:paraId="1F1D58D1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76F444A9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Požárně bezpečnostní řešení</w:t>
            </w:r>
          </w:p>
        </w:tc>
        <w:tc>
          <w:tcPr>
            <w:tcW w:w="1587" w:type="dxa"/>
          </w:tcPr>
          <w:p w14:paraId="13FAFF35" w14:textId="77777777" w:rsidR="00F132E1" w:rsidRDefault="00F132E1" w:rsidP="00FA539F">
            <w:pPr>
              <w:spacing w:after="0" w:line="259" w:lineRule="auto"/>
              <w:ind w:left="58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PBS</w:t>
            </w:r>
          </w:p>
        </w:tc>
      </w:tr>
      <w:tr w:rsidR="00F132E1" w14:paraId="24E2287C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43E5051F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Vzduchotechnika</w:t>
            </w:r>
          </w:p>
        </w:tc>
        <w:tc>
          <w:tcPr>
            <w:tcW w:w="1587" w:type="dxa"/>
          </w:tcPr>
          <w:p w14:paraId="44023CC5" w14:textId="77777777" w:rsidR="00F132E1" w:rsidRDefault="00F132E1" w:rsidP="00FA539F">
            <w:pPr>
              <w:spacing w:after="0" w:line="259" w:lineRule="auto"/>
              <w:ind w:left="58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VZT</w:t>
            </w:r>
          </w:p>
        </w:tc>
      </w:tr>
      <w:tr w:rsidR="00F132E1" w14:paraId="66991CB9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1337EB80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Vytápění</w:t>
            </w:r>
          </w:p>
        </w:tc>
        <w:tc>
          <w:tcPr>
            <w:tcW w:w="1587" w:type="dxa"/>
          </w:tcPr>
          <w:p w14:paraId="635247CB" w14:textId="77777777" w:rsidR="00F132E1" w:rsidRDefault="00F132E1" w:rsidP="00FA539F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UT</w:t>
            </w:r>
          </w:p>
        </w:tc>
      </w:tr>
      <w:tr w:rsidR="00F132E1" w14:paraId="360C7F61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1AEFC737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Chlazení</w:t>
            </w:r>
          </w:p>
        </w:tc>
        <w:tc>
          <w:tcPr>
            <w:tcW w:w="1587" w:type="dxa"/>
          </w:tcPr>
          <w:p w14:paraId="7BBA52EE" w14:textId="77777777" w:rsidR="00F132E1" w:rsidRDefault="00F132E1" w:rsidP="00FA539F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CHL</w:t>
            </w:r>
          </w:p>
        </w:tc>
      </w:tr>
      <w:tr w:rsidR="00F132E1" w14:paraId="73DBF3B2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187F7D17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lastRenderedPageBreak/>
              <w:t>Kanalizace</w:t>
            </w:r>
          </w:p>
        </w:tc>
        <w:tc>
          <w:tcPr>
            <w:tcW w:w="1587" w:type="dxa"/>
          </w:tcPr>
          <w:p w14:paraId="6DEE8E74" w14:textId="77777777" w:rsidR="00F132E1" w:rsidRDefault="00F132E1" w:rsidP="00FA539F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KAN</w:t>
            </w:r>
          </w:p>
        </w:tc>
      </w:tr>
      <w:tr w:rsidR="00F132E1" w14:paraId="65D3B282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5820E1BC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Vodovod</w:t>
            </w:r>
          </w:p>
        </w:tc>
        <w:tc>
          <w:tcPr>
            <w:tcW w:w="1587" w:type="dxa"/>
          </w:tcPr>
          <w:p w14:paraId="0080BCB2" w14:textId="77777777" w:rsidR="00F132E1" w:rsidRDefault="00F132E1" w:rsidP="00FA539F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VOD</w:t>
            </w:r>
          </w:p>
        </w:tc>
      </w:tr>
      <w:tr w:rsidR="00F132E1" w14:paraId="5D8625C0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057407C3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Plynovod</w:t>
            </w:r>
          </w:p>
        </w:tc>
        <w:tc>
          <w:tcPr>
            <w:tcW w:w="1587" w:type="dxa"/>
          </w:tcPr>
          <w:p w14:paraId="4F5A7D4F" w14:textId="77777777" w:rsidR="00F132E1" w:rsidRDefault="00F132E1" w:rsidP="00FA539F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PLY</w:t>
            </w:r>
          </w:p>
        </w:tc>
      </w:tr>
      <w:tr w:rsidR="00F132E1" w14:paraId="0C149C5A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7E631FB9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Elektro silnoproud</w:t>
            </w:r>
          </w:p>
        </w:tc>
        <w:tc>
          <w:tcPr>
            <w:tcW w:w="1587" w:type="dxa"/>
          </w:tcPr>
          <w:p w14:paraId="3BC4E867" w14:textId="77777777" w:rsidR="00F132E1" w:rsidRDefault="00F132E1" w:rsidP="00FA539F">
            <w:pPr>
              <w:spacing w:after="0" w:line="259" w:lineRule="auto"/>
              <w:ind w:left="58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ESI</w:t>
            </w:r>
          </w:p>
        </w:tc>
      </w:tr>
      <w:tr w:rsidR="00F132E1" w14:paraId="5D93FFE6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0DBECF83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Elektro slaboproud</w:t>
            </w:r>
          </w:p>
        </w:tc>
        <w:tc>
          <w:tcPr>
            <w:tcW w:w="1587" w:type="dxa"/>
          </w:tcPr>
          <w:p w14:paraId="6C2B8B83" w14:textId="77777777" w:rsidR="00F132E1" w:rsidRDefault="00F132E1" w:rsidP="00FA539F">
            <w:pPr>
              <w:spacing w:after="0" w:line="259" w:lineRule="auto"/>
              <w:ind w:left="58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ESL</w:t>
            </w:r>
          </w:p>
        </w:tc>
      </w:tr>
      <w:tr w:rsidR="00F132E1" w14:paraId="4723EE8D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11CCF632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Systémy měření a regulace</w:t>
            </w:r>
          </w:p>
        </w:tc>
        <w:tc>
          <w:tcPr>
            <w:tcW w:w="1587" w:type="dxa"/>
          </w:tcPr>
          <w:p w14:paraId="7F0D9542" w14:textId="77777777" w:rsidR="00F132E1" w:rsidRDefault="00F132E1" w:rsidP="00FA539F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MAR</w:t>
            </w:r>
          </w:p>
        </w:tc>
      </w:tr>
      <w:tr w:rsidR="00F132E1" w14:paraId="55171227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48836E84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Poplachový zabezpečovací a tísňový systém</w:t>
            </w:r>
          </w:p>
        </w:tc>
        <w:tc>
          <w:tcPr>
            <w:tcW w:w="1587" w:type="dxa"/>
          </w:tcPr>
          <w:p w14:paraId="753388E1" w14:textId="77777777" w:rsidR="00F132E1" w:rsidRDefault="00F132E1" w:rsidP="00FA539F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PZTS</w:t>
            </w:r>
          </w:p>
        </w:tc>
      </w:tr>
      <w:tr w:rsidR="00F132E1" w14:paraId="3FA4E80A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71204A17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Kamerový dohledový systém</w:t>
            </w:r>
          </w:p>
        </w:tc>
        <w:tc>
          <w:tcPr>
            <w:tcW w:w="1587" w:type="dxa"/>
          </w:tcPr>
          <w:p w14:paraId="7EC75215" w14:textId="77777777" w:rsidR="00F132E1" w:rsidRDefault="00F132E1" w:rsidP="00FA539F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CCTV</w:t>
            </w:r>
          </w:p>
        </w:tc>
      </w:tr>
      <w:tr w:rsidR="00F132E1" w14:paraId="2F992791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34669D94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Elektronická kontrola vstupu</w:t>
            </w:r>
          </w:p>
        </w:tc>
        <w:tc>
          <w:tcPr>
            <w:tcW w:w="1587" w:type="dxa"/>
          </w:tcPr>
          <w:p w14:paraId="5FB7F75A" w14:textId="77777777" w:rsidR="00F132E1" w:rsidRDefault="00F132E1" w:rsidP="00FA539F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EKV</w:t>
            </w:r>
          </w:p>
        </w:tc>
      </w:tr>
      <w:tr w:rsidR="00F132E1" w14:paraId="036CB6E5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218FA06C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Televizní a satelitní systémy</w:t>
            </w:r>
          </w:p>
        </w:tc>
        <w:tc>
          <w:tcPr>
            <w:tcW w:w="1587" w:type="dxa"/>
          </w:tcPr>
          <w:p w14:paraId="1E0A124C" w14:textId="77777777" w:rsidR="00F132E1" w:rsidRDefault="00F132E1" w:rsidP="00FA539F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TV-SAT</w:t>
            </w:r>
          </w:p>
        </w:tc>
      </w:tr>
      <w:tr w:rsidR="00F132E1" w14:paraId="5206BC09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7CB11507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Elektrická požární signalizace</w:t>
            </w:r>
          </w:p>
        </w:tc>
        <w:tc>
          <w:tcPr>
            <w:tcW w:w="1587" w:type="dxa"/>
          </w:tcPr>
          <w:p w14:paraId="3080A355" w14:textId="77777777" w:rsidR="00F132E1" w:rsidRDefault="00F132E1" w:rsidP="00FA539F">
            <w:pPr>
              <w:spacing w:after="0" w:line="259" w:lineRule="auto"/>
              <w:ind w:left="57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EPS</w:t>
            </w:r>
          </w:p>
        </w:tc>
      </w:tr>
      <w:tr w:rsidR="00F132E1" w14:paraId="65551057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67687C09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Zařízení pro odvod kouře a tepla</w:t>
            </w:r>
          </w:p>
        </w:tc>
        <w:tc>
          <w:tcPr>
            <w:tcW w:w="1587" w:type="dxa"/>
          </w:tcPr>
          <w:p w14:paraId="2E6B4C26" w14:textId="77777777" w:rsidR="00F132E1" w:rsidRDefault="00F132E1" w:rsidP="00FA539F">
            <w:pPr>
              <w:spacing w:after="0" w:line="259" w:lineRule="auto"/>
              <w:ind w:left="58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ZOKT</w:t>
            </w:r>
          </w:p>
        </w:tc>
      </w:tr>
      <w:tr w:rsidR="00F132E1" w14:paraId="3F197AC3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0B60BED6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Sprinklerové stabilní hasicí zařízení</w:t>
            </w:r>
          </w:p>
        </w:tc>
        <w:tc>
          <w:tcPr>
            <w:tcW w:w="1587" w:type="dxa"/>
          </w:tcPr>
          <w:p w14:paraId="1985DA6E" w14:textId="77777777" w:rsidR="00F132E1" w:rsidRDefault="00F132E1" w:rsidP="00FA539F">
            <w:pPr>
              <w:spacing w:after="0" w:line="259" w:lineRule="auto"/>
              <w:ind w:left="58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SHZ</w:t>
            </w:r>
          </w:p>
        </w:tc>
      </w:tr>
      <w:tr w:rsidR="00F132E1" w14:paraId="4FDD8752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4F876BA6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Plynová stabilní hasicí zařízení</w:t>
            </w:r>
          </w:p>
        </w:tc>
        <w:tc>
          <w:tcPr>
            <w:tcW w:w="1587" w:type="dxa"/>
          </w:tcPr>
          <w:p w14:paraId="19398CDC" w14:textId="77777777" w:rsidR="00F132E1" w:rsidRDefault="00F132E1" w:rsidP="00FA539F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GHZ</w:t>
            </w:r>
          </w:p>
        </w:tc>
      </w:tr>
      <w:tr w:rsidR="00F132E1" w14:paraId="550E4064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009D45DC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Interiér</w:t>
            </w:r>
          </w:p>
        </w:tc>
        <w:tc>
          <w:tcPr>
            <w:tcW w:w="1587" w:type="dxa"/>
          </w:tcPr>
          <w:p w14:paraId="2C8DC012" w14:textId="77777777" w:rsidR="00F132E1" w:rsidRDefault="00F132E1" w:rsidP="00FA539F">
            <w:pPr>
              <w:spacing w:after="0" w:line="259" w:lineRule="auto"/>
              <w:ind w:left="58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INT</w:t>
            </w:r>
          </w:p>
        </w:tc>
      </w:tr>
      <w:tr w:rsidR="00F132E1" w14:paraId="3A986F56" w14:textId="77777777" w:rsidTr="00FA539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1EC9171B" w14:textId="77777777" w:rsidR="00F132E1" w:rsidRDefault="00F132E1" w:rsidP="00FA539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Zařízení vertikální a horizontální dopravy osob</w:t>
            </w:r>
          </w:p>
        </w:tc>
        <w:tc>
          <w:tcPr>
            <w:tcW w:w="1587" w:type="dxa"/>
          </w:tcPr>
          <w:p w14:paraId="23882FA4" w14:textId="77777777" w:rsidR="00F132E1" w:rsidRDefault="00F132E1" w:rsidP="00FA539F">
            <w:pPr>
              <w:spacing w:after="0" w:line="259" w:lineRule="auto"/>
              <w:ind w:left="59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ZVHD</w:t>
            </w:r>
          </w:p>
        </w:tc>
      </w:tr>
    </w:tbl>
    <w:p w14:paraId="04F3F808" w14:textId="77777777" w:rsidR="00F132E1" w:rsidRDefault="00F132E1" w:rsidP="00F132E1">
      <w:pPr>
        <w:spacing w:after="11"/>
        <w:ind w:right="7"/>
        <w:jc w:val="center"/>
      </w:pPr>
      <w:r w:rsidRPr="00863969">
        <w:rPr>
          <w:color w:val="auto"/>
        </w:rPr>
        <w:t xml:space="preserve">Tabulka 1 – </w:t>
      </w:r>
      <w:r w:rsidRPr="00863969">
        <w:rPr>
          <w:b/>
          <w:color w:val="auto"/>
        </w:rPr>
        <w:t>Příklad</w:t>
      </w:r>
      <w:r w:rsidRPr="00863969">
        <w:rPr>
          <w:color w:val="auto"/>
        </w:rPr>
        <w:t xml:space="preserve"> Označení a členění digitálního modelu stavby</w:t>
      </w:r>
    </w:p>
    <w:p w14:paraId="1E7F10D1" w14:textId="0921540C" w:rsidR="00F132E1" w:rsidRDefault="00F132E1" w:rsidP="00F132E1">
      <w:pPr>
        <w:pStyle w:val="Nadpis2"/>
      </w:pPr>
      <w:bookmarkStart w:id="51" w:name="_Toc83987521"/>
      <w:bookmarkStart w:id="52" w:name="_Toc110441768"/>
      <w:r>
        <w:rPr>
          <w:caps w:val="0"/>
        </w:rPr>
        <w:t xml:space="preserve">Požadavky na geometrii </w:t>
      </w:r>
      <w:r>
        <w:t>DIMS</w:t>
      </w:r>
      <w:bookmarkEnd w:id="51"/>
      <w:bookmarkEnd w:id="52"/>
    </w:p>
    <w:p w14:paraId="0BB4E776" w14:textId="0BE43D66" w:rsidR="00F132E1" w:rsidRPr="00863969" w:rsidRDefault="00572071" w:rsidP="00F132E1">
      <w:r>
        <w:t>Zhotovitel</w:t>
      </w:r>
      <w:r w:rsidR="00F132E1">
        <w:t xml:space="preserve"> musí zajistit prostorovou návaznost Dílčích DIMS k </w:t>
      </w:r>
      <w:r w:rsidR="00F132E1" w:rsidRPr="00863969">
        <w:rPr>
          <w:b/>
          <w:i/>
        </w:rPr>
        <w:t>Sdruženému digitálnímu modelu</w:t>
      </w:r>
      <w:r w:rsidR="00F132E1" w:rsidRPr="00863969">
        <w:t xml:space="preserve"> i mezi všemi Dílčími DIMS navzájem.</w:t>
      </w:r>
    </w:p>
    <w:p w14:paraId="362062EC" w14:textId="19AA9636" w:rsidR="00F132E1" w:rsidRPr="00863969" w:rsidRDefault="00572071" w:rsidP="00F132E1">
      <w:r>
        <w:t>Zhotovitel</w:t>
      </w:r>
      <w:r w:rsidR="00F132E1" w:rsidRPr="00863969">
        <w:t xml:space="preserve"> musí předat Objednateli DIMS zkoordinované, bez zjevných koordinačních závad a nedostatků.</w:t>
      </w:r>
    </w:p>
    <w:p w14:paraId="137FD566" w14:textId="20252C64" w:rsidR="00F132E1" w:rsidRPr="00863969" w:rsidRDefault="00572071" w:rsidP="00F132E1">
      <w:r>
        <w:t>Zhotovitel</w:t>
      </w:r>
      <w:r w:rsidR="00F132E1" w:rsidRPr="00863969">
        <w:t xml:space="preserve"> musí dále zajistit, že se v DIMS nebudou vyskytovat duplicity, tedy že se nebudou opakovat modelované </w:t>
      </w:r>
      <w:r w:rsidR="0015729C">
        <w:t>Datové objekty</w:t>
      </w:r>
      <w:r w:rsidR="00F132E1" w:rsidRPr="00863969">
        <w:t xml:space="preserve"> mezi Dílčími DIMS, v jednom z Dílčích DIMS, nebo ve Sdruženém DIMS. Pokud je z technických důvodů nutné provést duplicitu modelovaných Datových </w:t>
      </w:r>
      <w:r w:rsidR="00F132E1" w:rsidRPr="008D0940">
        <w:t xml:space="preserve">objektů, </w:t>
      </w:r>
      <w:r w:rsidR="00F132E1" w:rsidRPr="00863969">
        <w:t xml:space="preserve">uvede </w:t>
      </w:r>
      <w:r>
        <w:t>Zhotovitel</w:t>
      </w:r>
      <w:r w:rsidR="00F132E1" w:rsidRPr="00863969">
        <w:t xml:space="preserve"> jednotlivé výjimky v Plánu realizace BIM (BEP).</w:t>
      </w:r>
    </w:p>
    <w:p w14:paraId="2A2A5F7B" w14:textId="63D7DDFA" w:rsidR="00F132E1" w:rsidRDefault="00F132E1" w:rsidP="00F132E1">
      <w:pPr>
        <w:pStyle w:val="Nadpis3"/>
      </w:pPr>
      <w:bookmarkStart w:id="53" w:name="_Toc83987522"/>
      <w:bookmarkStart w:id="54" w:name="_Toc110441769"/>
      <w:r>
        <w:t>Jednotky použité v DIMS</w:t>
      </w:r>
      <w:bookmarkEnd w:id="53"/>
      <w:bookmarkEnd w:id="54"/>
    </w:p>
    <w:p w14:paraId="369DB8B7" w14:textId="77777777" w:rsidR="00F132E1" w:rsidRDefault="00F132E1" w:rsidP="00F132E1">
      <w:pPr>
        <w:spacing w:after="120"/>
        <w:ind w:left="873" w:right="0" w:hanging="11"/>
      </w:pPr>
      <w:r>
        <w:t>DIMS musí být v jednotkách SI.</w:t>
      </w:r>
    </w:p>
    <w:p w14:paraId="5BC425D0" w14:textId="5F00B5F9" w:rsidR="00F132E1" w:rsidRDefault="00F132E1" w:rsidP="00F132E1">
      <w:pPr>
        <w:pStyle w:val="Nadpis3"/>
      </w:pPr>
      <w:bookmarkStart w:id="55" w:name="_Toc83987523"/>
      <w:bookmarkStart w:id="56" w:name="_Toc110441770"/>
      <w:r>
        <w:t>Geometrická podrobnost DIMS</w:t>
      </w:r>
      <w:bookmarkEnd w:id="55"/>
      <w:bookmarkEnd w:id="56"/>
    </w:p>
    <w:p w14:paraId="0EEB7488" w14:textId="325EC391" w:rsidR="00F132E1" w:rsidRDefault="00F132E1" w:rsidP="00F132E1">
      <w:r w:rsidRPr="00CE2B94">
        <w:t xml:space="preserve">Všechny </w:t>
      </w:r>
      <w:r w:rsidR="0015729C">
        <w:t>Datové objekty</w:t>
      </w:r>
      <w:r w:rsidRPr="00CE2B94">
        <w:t xml:space="preserve"> budou zachyceny </w:t>
      </w:r>
      <w:proofErr w:type="gramStart"/>
      <w:r w:rsidRPr="00CE2B94">
        <w:t>3D</w:t>
      </w:r>
      <w:proofErr w:type="gramEnd"/>
      <w:r w:rsidRPr="00CE2B94">
        <w:t xml:space="preserve"> geometrickými </w:t>
      </w:r>
      <w:r>
        <w:t>tvary.</w:t>
      </w:r>
    </w:p>
    <w:p w14:paraId="79E24252" w14:textId="664E5B82" w:rsidR="00F132E1" w:rsidRDefault="00F132E1" w:rsidP="00F132E1">
      <w:r w:rsidRPr="00CE2B94">
        <w:lastRenderedPageBreak/>
        <w:t xml:space="preserve">Jednotlivé </w:t>
      </w:r>
      <w:r w:rsidR="0015729C">
        <w:t>Datové objekty</w:t>
      </w:r>
      <w:r w:rsidRPr="00CE2B94">
        <w:t xml:space="preserve"> D</w:t>
      </w:r>
      <w:r w:rsidR="00D63E4B">
        <w:t>I</w:t>
      </w:r>
      <w:r w:rsidRPr="00CE2B94">
        <w:t>MS budou vzájemně zkoordinovány tak, že jejich navržená dispozice bude umožňovat realizaci stavby bez koordinačních vad a nedodělků.</w:t>
      </w:r>
    </w:p>
    <w:p w14:paraId="7817377A" w14:textId="2F6C5D0F" w:rsidR="00F132E1" w:rsidRDefault="00F132E1" w:rsidP="00F132E1">
      <w:r>
        <w:t xml:space="preserve">Prostorové dělení </w:t>
      </w:r>
      <w:r w:rsidR="0015729C">
        <w:t>D</w:t>
      </w:r>
      <w:r>
        <w:t>atových objektů odpovídá technologiím výstavby.</w:t>
      </w:r>
    </w:p>
    <w:p w14:paraId="2DB82E8B" w14:textId="4A78A00A" w:rsidR="00F132E1" w:rsidRPr="00CE2B94" w:rsidRDefault="00F132E1" w:rsidP="00F132E1">
      <w:r w:rsidRPr="00CE2B94">
        <w:t xml:space="preserve">Manipulační a servisní prostory budou modelovány </w:t>
      </w:r>
      <w:r w:rsidR="0015729C">
        <w:t>D</w:t>
      </w:r>
      <w:r w:rsidRPr="00CE2B94">
        <w:t>atovým objektem a označeny příslušnou vlastností</w:t>
      </w:r>
      <w:r>
        <w:t xml:space="preserve"> umožňující identifikaci</w:t>
      </w:r>
      <w:r w:rsidRPr="00CE2B94">
        <w:t>.</w:t>
      </w:r>
    </w:p>
    <w:p w14:paraId="0DDE61A4" w14:textId="6DABD609" w:rsidR="00F132E1" w:rsidRDefault="00F132E1" w:rsidP="00F132E1">
      <w:pPr>
        <w:spacing w:after="120"/>
        <w:ind w:left="873" w:right="0" w:hanging="11"/>
      </w:pPr>
      <w:r>
        <w:t xml:space="preserve">Geometrická podrobnost modelovaných Datových objektů v DIMS (množství, velikosti, ohraničující rozměry, umístění a orientace modelovaných </w:t>
      </w:r>
      <w:r w:rsidR="0015729C">
        <w:t xml:space="preserve">Datových objektů) </w:t>
      </w:r>
      <w:r>
        <w:t xml:space="preserve">musí umožňovat číst informace přímo z geometrie vybraného </w:t>
      </w:r>
      <w:r w:rsidR="0015729C">
        <w:t>Datový objekt</w:t>
      </w:r>
      <w:r>
        <w:t>u.</w:t>
      </w:r>
    </w:p>
    <w:p w14:paraId="27548D92" w14:textId="29E9A19F" w:rsidR="00F132E1" w:rsidRDefault="00F132E1" w:rsidP="00F132E1">
      <w:pPr>
        <w:spacing w:after="120"/>
        <w:ind w:left="873" w:right="0" w:hanging="11"/>
      </w:pPr>
      <w:r w:rsidRPr="00ED06C9">
        <w:t xml:space="preserve">Úroveň grafické podrobnosti </w:t>
      </w:r>
      <w:r>
        <w:t>v</w:t>
      </w:r>
      <w:r w:rsidR="00E56E11">
        <w:t> </w:t>
      </w:r>
      <w:r w:rsidR="00A052CF">
        <w:t>RD</w:t>
      </w:r>
      <w:r w:rsidR="00E56E11">
        <w:t>S i DSPS</w:t>
      </w:r>
      <w:r>
        <w:t>:</w:t>
      </w:r>
    </w:p>
    <w:p w14:paraId="71C7EE55" w14:textId="11E1585C" w:rsidR="00F132E1" w:rsidRPr="00086BE0" w:rsidRDefault="00F132E1" w:rsidP="00F132E1">
      <w:pPr>
        <w:pStyle w:val="Odstavecseseznamem"/>
        <w:numPr>
          <w:ilvl w:val="0"/>
          <w:numId w:val="26"/>
        </w:numPr>
        <w:spacing w:after="120"/>
        <w:ind w:right="0"/>
        <w:rPr>
          <w:rStyle w:val="Hypertextovodkaz"/>
          <w:color w:val="181717"/>
          <w:u w:val="none"/>
        </w:rPr>
      </w:pPr>
      <w:r>
        <w:t>B</w:t>
      </w:r>
      <w:r w:rsidRPr="00ED06C9">
        <w:t>ude odpovídat LOD 3</w:t>
      </w:r>
      <w:r w:rsidR="00A052CF">
        <w:t>5</w:t>
      </w:r>
      <w:r w:rsidRPr="00ED06C9">
        <w:t xml:space="preserve">0 dle „Level od development (LOD) </w:t>
      </w:r>
      <w:proofErr w:type="spellStart"/>
      <w:r w:rsidRPr="00ED06C9">
        <w:t>Specification</w:t>
      </w:r>
      <w:proofErr w:type="spellEnd"/>
      <w:r w:rsidR="00E56E11">
        <w:t xml:space="preserve">, </w:t>
      </w:r>
      <w:proofErr w:type="spellStart"/>
      <w:r w:rsidRPr="00ED06C9">
        <w:t>December</w:t>
      </w:r>
      <w:proofErr w:type="spellEnd"/>
      <w:r w:rsidRPr="00ED06C9">
        <w:t xml:space="preserve"> 202</w:t>
      </w:r>
      <w:r w:rsidR="00F97278">
        <w:t>1</w:t>
      </w:r>
      <w:r w:rsidRPr="00ED06C9">
        <w:t xml:space="preserve">; BIM </w:t>
      </w:r>
      <w:proofErr w:type="spellStart"/>
      <w:r w:rsidRPr="00ED06C9">
        <w:t>Forum</w:t>
      </w:r>
      <w:proofErr w:type="spellEnd"/>
      <w:r w:rsidRPr="00ED06C9">
        <w:t xml:space="preserve">“ dostupné na </w:t>
      </w:r>
      <w:hyperlink r:id="rId11" w:history="1">
        <w:r w:rsidRPr="00ED06C9">
          <w:rPr>
            <w:rStyle w:val="Hypertextovodkaz"/>
          </w:rPr>
          <w:t>https://bimforum.org/lod/</w:t>
        </w:r>
      </w:hyperlink>
      <w:r>
        <w:rPr>
          <w:rStyle w:val="Hypertextovodkaz"/>
        </w:rPr>
        <w:t>.</w:t>
      </w:r>
      <w:r w:rsidR="00E56E11" w:rsidRPr="00E56E11">
        <w:t xml:space="preserve"> </w:t>
      </w:r>
    </w:p>
    <w:p w14:paraId="6289F8E1" w14:textId="3A44D9E3" w:rsidR="00E56E11" w:rsidRDefault="00E56E11" w:rsidP="00E56E11">
      <w:pPr>
        <w:pStyle w:val="Odstavecseseznamem"/>
        <w:numPr>
          <w:ilvl w:val="0"/>
          <w:numId w:val="26"/>
        </w:numPr>
        <w:spacing w:after="120"/>
        <w:ind w:right="0"/>
      </w:pPr>
      <w:r w:rsidRPr="00ED06C9">
        <w:t>V případě, že pro daný typ konstrukce, výrobku, skladby, není specifikována podrobnost LOD 350 použije se LOD300.</w:t>
      </w:r>
    </w:p>
    <w:p w14:paraId="1E0F19FC" w14:textId="676681AF" w:rsidR="00F132E1" w:rsidRPr="001F30FA" w:rsidRDefault="00F132E1" w:rsidP="00F132E1">
      <w:pPr>
        <w:pStyle w:val="Odstavecseseznamem"/>
        <w:numPr>
          <w:ilvl w:val="0"/>
          <w:numId w:val="26"/>
        </w:numPr>
        <w:spacing w:after="120"/>
        <w:ind w:right="0"/>
      </w:pPr>
      <w:r w:rsidRPr="001F30FA">
        <w:t>Technologie budou zakresleny předpokládaným tvarem, který bude bez dalšího vymezovat prostorové nároky.</w:t>
      </w:r>
    </w:p>
    <w:p w14:paraId="446489A0" w14:textId="7A29C88E" w:rsidR="00F132E1" w:rsidRPr="00ED06C9" w:rsidRDefault="00F132E1" w:rsidP="00F132E1">
      <w:pPr>
        <w:pStyle w:val="Odstavecseseznamem"/>
        <w:numPr>
          <w:ilvl w:val="0"/>
          <w:numId w:val="26"/>
        </w:numPr>
        <w:spacing w:after="120"/>
        <w:ind w:right="0"/>
      </w:pPr>
      <w:r w:rsidRPr="001F30FA">
        <w:t xml:space="preserve">Prostory nezbytné pro provoz a údržbu budou modelovány jako samostatné </w:t>
      </w:r>
      <w:r w:rsidR="0015729C">
        <w:t>D</w:t>
      </w:r>
      <w:r w:rsidRPr="001F30FA">
        <w:t>atovými objekty.</w:t>
      </w:r>
    </w:p>
    <w:p w14:paraId="0053E454" w14:textId="52B067A6" w:rsidR="00586CEE" w:rsidRDefault="00F132E1" w:rsidP="00E56E11">
      <w:pPr>
        <w:spacing w:after="372"/>
      </w:pPr>
      <w:r>
        <w:t>Výztuže železobetonových konstrukcí nebudou modelovány.</w:t>
      </w:r>
    </w:p>
    <w:p w14:paraId="431DA8E2" w14:textId="77777777" w:rsidR="00F132E1" w:rsidRDefault="00F132E1" w:rsidP="00F132E1">
      <w:pPr>
        <w:pStyle w:val="Nadpis3"/>
      </w:pPr>
      <w:bookmarkStart w:id="57" w:name="_Toc83987524"/>
      <w:bookmarkStart w:id="58" w:name="_Toc110441771"/>
      <w:r>
        <w:t>Referenční bod a souřadný systém</w:t>
      </w:r>
      <w:bookmarkEnd w:id="57"/>
      <w:bookmarkEnd w:id="58"/>
    </w:p>
    <w:p w14:paraId="63E4CB84" w14:textId="4E9B0A5B" w:rsidR="00F132E1" w:rsidRPr="00422F44" w:rsidRDefault="00F132E1" w:rsidP="00F132E1">
      <w:pPr>
        <w:spacing w:after="0"/>
        <w:ind w:left="708" w:right="123" w:firstLine="0"/>
      </w:pPr>
      <w:r>
        <w:t>Projekt obsahuje více prostorově od sebe vzdálených dílčích D</w:t>
      </w:r>
      <w:r w:rsidR="00D63E4B">
        <w:t>I</w:t>
      </w:r>
      <w:r>
        <w:t xml:space="preserve">MS. Každý </w:t>
      </w:r>
      <w:proofErr w:type="spellStart"/>
      <w:r>
        <w:t>každý</w:t>
      </w:r>
      <w:proofErr w:type="spellEnd"/>
      <w:r>
        <w:t xml:space="preserve"> dílčí D</w:t>
      </w:r>
      <w:r w:rsidR="00D63E4B">
        <w:t>I</w:t>
      </w:r>
      <w:r>
        <w:t xml:space="preserve">MS musí být modelován v souřadnicích souřadného a výškového systému. </w:t>
      </w:r>
      <w:proofErr w:type="gramStart"/>
      <w:r>
        <w:t xml:space="preserve">Polohové </w:t>
      </w:r>
      <w:r w:rsidRPr="00422F44">
        <w:t xml:space="preserve"> údaje</w:t>
      </w:r>
      <w:proofErr w:type="gramEnd"/>
      <w:r w:rsidRPr="00422F44">
        <w:t xml:space="preserve"> jsou udávány souřadnice v souřadném systému S-JTSK, výškový systém je </w:t>
      </w:r>
      <w:proofErr w:type="spellStart"/>
      <w:r w:rsidRPr="00422F44">
        <w:t>Bpv</w:t>
      </w:r>
      <w:proofErr w:type="spellEnd"/>
      <w:r w:rsidRPr="00422F44">
        <w:t xml:space="preserve">. </w:t>
      </w:r>
      <w:r>
        <w:t>DIMS</w:t>
      </w:r>
      <w:r w:rsidRPr="00422F44">
        <w:t xml:space="preserve"> musí být vytvořeny v souřadnicovém systému ve 3. kvadrantu (-Y, -X). Souřadnice X v modelu odpovídá souřadnici Y v S-JTSK a souřadnice Y v modelu odpovídá souřadnici X v S-JTSK. Data určující souřadnicový systém jsou zapsána v rámci třídy </w:t>
      </w:r>
      <w:proofErr w:type="spellStart"/>
      <w:r w:rsidRPr="00422F44">
        <w:t>IfcCoordinateReferenceSystem</w:t>
      </w:r>
      <w:proofErr w:type="spellEnd"/>
      <w:r w:rsidRPr="00422F44">
        <w:t xml:space="preserve"> její podtřídy </w:t>
      </w:r>
      <w:proofErr w:type="spellStart"/>
      <w:r w:rsidRPr="00422F44">
        <w:t>IfcProjectedCRS</w:t>
      </w:r>
      <w:proofErr w:type="spellEnd"/>
      <w:r w:rsidRPr="00422F44">
        <w:t>.</w:t>
      </w:r>
    </w:p>
    <w:p w14:paraId="5B606E34" w14:textId="77777777" w:rsidR="00F132E1" w:rsidRDefault="00F132E1" w:rsidP="00F132E1"/>
    <w:p w14:paraId="1D70A645" w14:textId="0224ECC8" w:rsidR="00F132E1" w:rsidRDefault="00F132E1" w:rsidP="00F132E1">
      <w:pPr>
        <w:pStyle w:val="Nadpis3"/>
      </w:pPr>
      <w:bookmarkStart w:id="59" w:name="_Toc83987525"/>
      <w:bookmarkStart w:id="60" w:name="_Toc110441772"/>
      <w:r>
        <w:t>P</w:t>
      </w:r>
      <w:r w:rsidRPr="008335EA">
        <w:t xml:space="preserve">rostorové dělení modelovaných </w:t>
      </w:r>
      <w:r w:rsidR="0015729C">
        <w:t>Datových objektů</w:t>
      </w:r>
      <w:bookmarkEnd w:id="59"/>
      <w:bookmarkEnd w:id="60"/>
    </w:p>
    <w:p w14:paraId="05A775B1" w14:textId="7B45DF01" w:rsidR="00F132E1" w:rsidRDefault="00F132E1" w:rsidP="00F132E1">
      <w:r>
        <w:t xml:space="preserve">Modelované </w:t>
      </w:r>
      <w:r w:rsidR="009B5B0A">
        <w:t>D</w:t>
      </w:r>
      <w:r>
        <w:t>atové objekty musí být prostorově členěny – tj. musí být vytvořeno více prostorově navazujících Datových objektů podle následujících zásad:</w:t>
      </w:r>
    </w:p>
    <w:p w14:paraId="045ACBDD" w14:textId="1E6439BD" w:rsidR="00F132E1" w:rsidRDefault="00F132E1" w:rsidP="00F132E1">
      <w:pPr>
        <w:spacing w:after="123"/>
        <w:ind w:right="7"/>
        <w:rPr>
          <w:color w:val="auto"/>
        </w:rPr>
      </w:pPr>
      <w:r>
        <w:t xml:space="preserve">Prostorové dělení musí </w:t>
      </w:r>
      <w:r w:rsidRPr="00863969">
        <w:rPr>
          <w:color w:val="auto"/>
        </w:rPr>
        <w:t xml:space="preserve">být provedeno tak, aby modelované </w:t>
      </w:r>
      <w:r w:rsidR="0015729C">
        <w:rPr>
          <w:color w:val="auto"/>
        </w:rPr>
        <w:t>Datové objekty</w:t>
      </w:r>
      <w:r w:rsidRPr="00863969">
        <w:rPr>
          <w:color w:val="auto"/>
        </w:rPr>
        <w:t xml:space="preserve"> korespondovaly s uváděnými popisnými vlastnostmi. </w:t>
      </w:r>
    </w:p>
    <w:p w14:paraId="2A4B987B" w14:textId="77777777" w:rsidR="00F132E1" w:rsidRPr="00863969" w:rsidRDefault="00F132E1" w:rsidP="00F132E1">
      <w:pPr>
        <w:spacing w:after="123"/>
        <w:ind w:right="7"/>
        <w:rPr>
          <w:color w:val="auto"/>
        </w:rPr>
      </w:pPr>
      <w:r>
        <w:rPr>
          <w:color w:val="auto"/>
        </w:rPr>
        <w:t>Inženýrské sítě budou modelovány včetně zemních prací a zásypů.</w:t>
      </w:r>
    </w:p>
    <w:p w14:paraId="31256D31" w14:textId="75D04F46" w:rsidR="00F132E1" w:rsidRPr="00863969" w:rsidRDefault="00F132E1" w:rsidP="00F132E1">
      <w:pPr>
        <w:rPr>
          <w:color w:val="auto"/>
        </w:rPr>
      </w:pPr>
      <w:r w:rsidRPr="00863969">
        <w:rPr>
          <w:color w:val="auto"/>
        </w:rPr>
        <w:t xml:space="preserve">Modelované </w:t>
      </w:r>
      <w:r w:rsidR="0015729C">
        <w:rPr>
          <w:color w:val="auto"/>
        </w:rPr>
        <w:t>Datové objekty</w:t>
      </w:r>
      <w:r w:rsidRPr="00863969">
        <w:rPr>
          <w:color w:val="auto"/>
        </w:rPr>
        <w:t xml:space="preserve"> musí být rozděleny podle celků předpokládaných v projektové dokumentaci (např. </w:t>
      </w:r>
      <w:r>
        <w:rPr>
          <w:color w:val="auto"/>
        </w:rPr>
        <w:t xml:space="preserve">stavebních objektů, provozních souborů, </w:t>
      </w:r>
      <w:r w:rsidRPr="00863969">
        <w:rPr>
          <w:color w:val="auto"/>
        </w:rPr>
        <w:t>pavilon, křídlo apod.).</w:t>
      </w:r>
    </w:p>
    <w:p w14:paraId="03DAC7B9" w14:textId="2CE918AE" w:rsidR="00F132E1" w:rsidRPr="00863969" w:rsidRDefault="00F132E1" w:rsidP="00F132E1">
      <w:pPr>
        <w:rPr>
          <w:color w:val="auto"/>
        </w:rPr>
      </w:pPr>
      <w:r w:rsidRPr="00863969">
        <w:rPr>
          <w:color w:val="auto"/>
        </w:rPr>
        <w:lastRenderedPageBreak/>
        <w:t>Modelované Datové objekty, s výjimkou specifických objektů procházejících více podlažími (např. svislé stoupací potrubí, výtahové šachty, požární úseky) musí být do DIMS umístěny s vazbou na konkrétní podlaží, ve kterém se svojí geometrickou polohou nacházejí. Jednotlivá podlaží v DIMS musí odpovídat skutečným podlažím navrhované stavby. V DIMS se mimo výjimečné případy nesmí vyskytovat pomocná podlaží. Pokud je to s ohledem na charakter projektu důvodné, např. v případě že je v objektu tzv. „</w:t>
      </w:r>
      <w:proofErr w:type="spellStart"/>
      <w:r w:rsidRPr="00863969">
        <w:rPr>
          <w:color w:val="auto"/>
        </w:rPr>
        <w:t>půlpatro</w:t>
      </w:r>
      <w:proofErr w:type="spellEnd"/>
      <w:r w:rsidRPr="00863969">
        <w:rPr>
          <w:color w:val="auto"/>
        </w:rPr>
        <w:t xml:space="preserve">“ nebo základová spára, pak se použití pomocného podlaží připouští. V takovém případě však musí být tyto skutečnosti </w:t>
      </w:r>
      <w:r w:rsidR="00572071">
        <w:rPr>
          <w:color w:val="auto"/>
        </w:rPr>
        <w:t>Zhotovitel</w:t>
      </w:r>
      <w:r w:rsidRPr="00863969">
        <w:rPr>
          <w:color w:val="auto"/>
        </w:rPr>
        <w:t>em specifikovány v Plánu realizace BIM (BEP).</w:t>
      </w:r>
    </w:p>
    <w:p w14:paraId="7B2CAC4A" w14:textId="6FCFEFDB" w:rsidR="00F132E1" w:rsidRDefault="00F132E1" w:rsidP="00F132E1">
      <w:r>
        <w:t xml:space="preserve">Modelované Datové objekty musí být </w:t>
      </w:r>
      <w:r w:rsidR="00572071">
        <w:t>Zhotovitel</w:t>
      </w:r>
      <w:r>
        <w:t>em děleny i s přihlédnutím k požadovaných užití a výstupů z modelu (</w:t>
      </w:r>
      <w:r w:rsidRPr="00863969">
        <w:t>např. rozpočtu či výkresové dokumentaci</w:t>
      </w:r>
      <w:r>
        <w:t>) tak, aby byla i u těchto výstupů zajištěna potřebná úroveň podrobnosti.</w:t>
      </w:r>
    </w:p>
    <w:p w14:paraId="7BDA99E6" w14:textId="4C33A40A" w:rsidR="00F132E1" w:rsidRDefault="00F132E1" w:rsidP="00F132E1">
      <w:pPr>
        <w:pStyle w:val="Nadpis2"/>
      </w:pPr>
      <w:bookmarkStart w:id="61" w:name="_Toc83987526"/>
      <w:bookmarkStart w:id="62" w:name="_Toc110441773"/>
      <w:r>
        <w:rPr>
          <w:caps w:val="0"/>
        </w:rPr>
        <w:t xml:space="preserve">Požadavky na vlastnosti </w:t>
      </w:r>
      <w:r w:rsidR="000519AB">
        <w:rPr>
          <w:caps w:val="0"/>
        </w:rPr>
        <w:t>D</w:t>
      </w:r>
      <w:r>
        <w:rPr>
          <w:caps w:val="0"/>
        </w:rPr>
        <w:t>atových objektů</w:t>
      </w:r>
      <w:bookmarkEnd w:id="61"/>
      <w:bookmarkEnd w:id="62"/>
    </w:p>
    <w:p w14:paraId="0C4F190C" w14:textId="00C9FA27" w:rsidR="00F132E1" w:rsidRDefault="00F132E1" w:rsidP="00F132E1">
      <w:pPr>
        <w:spacing w:after="120"/>
        <w:ind w:left="873" w:right="0" w:hanging="11"/>
      </w:pPr>
      <w:r>
        <w:t xml:space="preserve">Veškerá značení použitá </w:t>
      </w:r>
      <w:r w:rsidR="00572071">
        <w:t>Zhotovitel</w:t>
      </w:r>
      <w:r>
        <w:t>em v DIMS musí být systematická a jednoznačná a popsaná v Plánu realizace BIM (BEP).</w:t>
      </w:r>
    </w:p>
    <w:p w14:paraId="5180AB03" w14:textId="77777777" w:rsidR="00F132E1" w:rsidRDefault="00F132E1" w:rsidP="00F132E1">
      <w:pPr>
        <w:pStyle w:val="Nadpis3"/>
      </w:pPr>
      <w:bookmarkStart w:id="63" w:name="_Toc83987527"/>
      <w:bookmarkStart w:id="64" w:name="_Toc110441774"/>
      <w:r>
        <w:t>Vlastnosti</w:t>
      </w:r>
      <w:bookmarkEnd w:id="63"/>
      <w:bookmarkEnd w:id="64"/>
    </w:p>
    <w:p w14:paraId="502D8122" w14:textId="77777777" w:rsidR="00F132E1" w:rsidRPr="00863969" w:rsidRDefault="00F132E1" w:rsidP="00F132E1">
      <w:pPr>
        <w:rPr>
          <w:color w:val="auto"/>
        </w:rPr>
      </w:pPr>
      <w:r>
        <w:t xml:space="preserve">Vlastnosti (požadované popisné alfanumerické informace) budou doplněny zhotovitelem na základě pravidel uvedených v BIM protokolu a jeho přílohách. </w:t>
      </w:r>
    </w:p>
    <w:p w14:paraId="7CBFD688" w14:textId="77777777" w:rsidR="00F132E1" w:rsidRPr="00863969" w:rsidRDefault="00F132E1" w:rsidP="00F132E1">
      <w:pPr>
        <w:rPr>
          <w:color w:val="auto"/>
        </w:rPr>
      </w:pPr>
      <w:r w:rsidRPr="00863969">
        <w:rPr>
          <w:color w:val="auto"/>
        </w:rPr>
        <w:t>V DIMS budou zapsaná pouze data ověřená autorem DIMS.</w:t>
      </w:r>
    </w:p>
    <w:p w14:paraId="66960FCC" w14:textId="0B6392C9" w:rsidR="00F132E1" w:rsidRDefault="00F132E1" w:rsidP="00F132E1">
      <w:pPr>
        <w:rPr>
          <w:color w:val="auto"/>
        </w:rPr>
      </w:pPr>
      <w:r w:rsidRPr="00863969">
        <w:rPr>
          <w:color w:val="auto"/>
        </w:rPr>
        <w:t xml:space="preserve">Vlastnosti u výskytu datového objektu nesmí být duplicitní. </w:t>
      </w:r>
      <w:r w:rsidR="00572071">
        <w:rPr>
          <w:color w:val="auto"/>
        </w:rPr>
        <w:t>Zhotovitel</w:t>
      </w:r>
      <w:r w:rsidRPr="00863969">
        <w:rPr>
          <w:color w:val="auto"/>
        </w:rPr>
        <w:t>em vytvořené duplicitní vlastnosti budou uvedeny v BEP.</w:t>
      </w:r>
    </w:p>
    <w:p w14:paraId="25E8F0A2" w14:textId="77777777" w:rsidR="00F132E1" w:rsidRPr="0012728B" w:rsidRDefault="00F132E1" w:rsidP="00F132E1">
      <w:pPr>
        <w:rPr>
          <w:color w:val="auto"/>
        </w:rPr>
      </w:pPr>
      <w:r>
        <w:rPr>
          <w:color w:val="auto"/>
        </w:rPr>
        <w:t xml:space="preserve">V Plánu </w:t>
      </w:r>
      <w:r w:rsidRPr="0012728B">
        <w:rPr>
          <w:color w:val="auto"/>
        </w:rPr>
        <w:t>realizace BIM (BEP) bude uvedena použitá verze IFC.</w:t>
      </w:r>
    </w:p>
    <w:p w14:paraId="7464436D" w14:textId="7C149542" w:rsidR="00F132E1" w:rsidRPr="0012728B" w:rsidRDefault="00F132E1" w:rsidP="00F132E1">
      <w:r w:rsidRPr="0012728B">
        <w:rPr>
          <w:color w:val="auto"/>
        </w:rPr>
        <w:t xml:space="preserve">Pokud SW nástroj </w:t>
      </w:r>
      <w:r w:rsidR="00572071">
        <w:rPr>
          <w:color w:val="auto"/>
        </w:rPr>
        <w:t>Zhotovitel</w:t>
      </w:r>
      <w:r w:rsidRPr="0012728B">
        <w:rPr>
          <w:color w:val="auto"/>
        </w:rPr>
        <w:t xml:space="preserve">e prokazatelně nedokáže pracovat s určitým datovým typem dle zvolené verze IFC podle (https://www.buildingsmart.org/)., musí </w:t>
      </w:r>
      <w:r w:rsidR="00572071">
        <w:rPr>
          <w:color w:val="auto"/>
        </w:rPr>
        <w:t>Zhotovitel</w:t>
      </w:r>
      <w:r w:rsidRPr="0012728B">
        <w:rPr>
          <w:color w:val="auto"/>
        </w:rPr>
        <w:t xml:space="preserve"> použít nejbližší možný datový typ a tuto změnu zaznamenat v Plánu realizace BIM (BEP).</w:t>
      </w:r>
    </w:p>
    <w:p w14:paraId="457B9EDD" w14:textId="77777777" w:rsidR="00F132E1" w:rsidRPr="0012728B" w:rsidRDefault="00F132E1" w:rsidP="00F132E1">
      <w:pPr>
        <w:rPr>
          <w:color w:val="auto"/>
        </w:rPr>
      </w:pPr>
      <w:r w:rsidRPr="0012728B">
        <w:rPr>
          <w:color w:val="auto"/>
        </w:rPr>
        <w:t>Vlastnosti Datových objektů a jejich hodnoty v DIMS v nativním formátu musí být uváděny v českém jazyce.</w:t>
      </w:r>
    </w:p>
    <w:p w14:paraId="328A5E46" w14:textId="77777777" w:rsidR="00F132E1" w:rsidRPr="0012728B" w:rsidRDefault="00F132E1" w:rsidP="00F132E1">
      <w:pPr>
        <w:rPr>
          <w:color w:val="auto"/>
        </w:rPr>
      </w:pPr>
      <w:r w:rsidRPr="0012728B">
        <w:rPr>
          <w:color w:val="auto"/>
        </w:rPr>
        <w:t>Názvy vlastností Datových objektů a jejich hodnoty v DIMS v nativním formátu musí být uváděny v českém jazyce.</w:t>
      </w:r>
    </w:p>
    <w:p w14:paraId="014F830B" w14:textId="77777777" w:rsidR="00F132E1" w:rsidRPr="0012728B" w:rsidRDefault="00F132E1" w:rsidP="00F132E1">
      <w:pPr>
        <w:rPr>
          <w:color w:val="auto"/>
        </w:rPr>
      </w:pPr>
      <w:r w:rsidRPr="0012728B">
        <w:rPr>
          <w:color w:val="auto"/>
        </w:rPr>
        <w:t>Názvy vlastností Datových objektů a jejich hodnoty (např. hodnoty výčtových, nebo logických typů) v DIMS v otevřeném formátu musí být uváděny v anglickém jazyce, jestliže jsou tyto vlastnosti součástí formátu IFC.</w:t>
      </w:r>
    </w:p>
    <w:p w14:paraId="6262E7C7" w14:textId="63F9AC4C" w:rsidR="00F132E1" w:rsidRPr="0012728B" w:rsidRDefault="00F132E1" w:rsidP="00F132E1">
      <w:pPr>
        <w:rPr>
          <w:color w:val="auto"/>
        </w:rPr>
      </w:pPr>
      <w:r w:rsidRPr="0012728B">
        <w:rPr>
          <w:color w:val="auto"/>
        </w:rPr>
        <w:t xml:space="preserve">Vlastnosti jednotlivých </w:t>
      </w:r>
      <w:r w:rsidR="0015729C">
        <w:rPr>
          <w:color w:val="auto"/>
        </w:rPr>
        <w:t>Datových objektů</w:t>
      </w:r>
      <w:r w:rsidRPr="0012728B">
        <w:rPr>
          <w:color w:val="auto"/>
        </w:rPr>
        <w:t xml:space="preserve"> pokud se v modelu nacházejí, musí být navzájem konformní. Pro jednu vlastnost daného výskytu </w:t>
      </w:r>
      <w:r w:rsidR="0015729C">
        <w:rPr>
          <w:color w:val="auto"/>
        </w:rPr>
        <w:t>Datový objekt</w:t>
      </w:r>
      <w:r w:rsidRPr="0012728B">
        <w:rPr>
          <w:color w:val="auto"/>
        </w:rPr>
        <w:t>u nelze uvažovat 2 různé hodnoty.</w:t>
      </w:r>
    </w:p>
    <w:p w14:paraId="0762B2A3" w14:textId="0C5A825B" w:rsidR="00F132E1" w:rsidRDefault="00F132E1" w:rsidP="00F132E1">
      <w:pPr>
        <w:rPr>
          <w:color w:val="auto"/>
        </w:rPr>
      </w:pPr>
      <w:r w:rsidRPr="0012728B">
        <w:rPr>
          <w:color w:val="auto"/>
        </w:rPr>
        <w:lastRenderedPageBreak/>
        <w:t xml:space="preserve">Konformita dat musí být </w:t>
      </w:r>
      <w:r w:rsidR="00572071">
        <w:rPr>
          <w:color w:val="auto"/>
        </w:rPr>
        <w:t>Zhotovitel</w:t>
      </w:r>
      <w:r w:rsidRPr="0012728B">
        <w:rPr>
          <w:color w:val="auto"/>
        </w:rPr>
        <w:t>em dodržena i mezi DIMS jednotlivých fází a vývojových stupňů projektu, např. číslování místností musí být jednotné ve všech stupních (projektové) dokumentace.</w:t>
      </w:r>
    </w:p>
    <w:p w14:paraId="706BC106" w14:textId="77777777" w:rsidR="00F132E1" w:rsidRPr="00863969" w:rsidRDefault="00F132E1" w:rsidP="00F132E1">
      <w:pPr>
        <w:rPr>
          <w:color w:val="auto"/>
        </w:rPr>
      </w:pPr>
      <w:r w:rsidRPr="008D5D5F">
        <w:rPr>
          <w:color w:val="auto"/>
        </w:rPr>
        <w:t>Pro projekt určený způsob identifikace (pojmenování a značení) struktury a organizace musí být v DIMS uveden formou vlastností.</w:t>
      </w:r>
      <w:r w:rsidRPr="00863969">
        <w:rPr>
          <w:color w:val="auto"/>
        </w:rPr>
        <w:t xml:space="preserve"> </w:t>
      </w:r>
    </w:p>
    <w:p w14:paraId="70D8EAA7" w14:textId="405EEDE7" w:rsidR="00F132E1" w:rsidRDefault="00572071" w:rsidP="00F132E1">
      <w:pPr>
        <w:spacing w:after="120"/>
        <w:ind w:left="873" w:right="0" w:hanging="11"/>
        <w:rPr>
          <w:color w:val="auto"/>
        </w:rPr>
      </w:pPr>
      <w:r>
        <w:rPr>
          <w:color w:val="auto"/>
        </w:rPr>
        <w:t>Zhotovitel</w:t>
      </w:r>
      <w:r w:rsidR="00F132E1" w:rsidRPr="00863969">
        <w:rPr>
          <w:color w:val="auto"/>
        </w:rPr>
        <w:t xml:space="preserve"> odpovídá za dodržení správného formátu i obsah hodnot u všech v DIMS uvedených vlastností.</w:t>
      </w:r>
    </w:p>
    <w:p w14:paraId="36E56FCA" w14:textId="5535D0A7" w:rsidR="008E5933" w:rsidRDefault="008E5933" w:rsidP="00F132E1">
      <w:pPr>
        <w:spacing w:after="120"/>
        <w:ind w:left="873" w:right="0" w:hanging="11"/>
        <w:rPr>
          <w:color w:val="auto"/>
        </w:rPr>
      </w:pPr>
    </w:p>
    <w:p w14:paraId="6C2CEED2" w14:textId="7C53BE8A" w:rsidR="008E5933" w:rsidRDefault="008E5933" w:rsidP="008E5933">
      <w:pPr>
        <w:spacing w:after="372"/>
      </w:pPr>
      <w:r>
        <w:t xml:space="preserve">Specifikace negrafických informací, použitých pro přípravu zadávací dokumentace je k dispozici jakou součást zadávací dokumentace. Jedná se o návrh, který může, ale nemusí být Zhotovitelem rozšířen. Přesná specifikace negrafických informací jednotlivých </w:t>
      </w:r>
      <w:r w:rsidR="0015729C">
        <w:t>Datových objektů</w:t>
      </w:r>
      <w:r>
        <w:t xml:space="preserve"> bude navržena Zhotovitelem jako součást BEP.</w:t>
      </w:r>
    </w:p>
    <w:p w14:paraId="12D2D58B" w14:textId="77777777" w:rsidR="008E5933" w:rsidRDefault="008E5933" w:rsidP="008E5933">
      <w:pPr>
        <w:spacing w:after="372"/>
      </w:pPr>
      <w:r>
        <w:t>Negrafické informace musí obsahovat vlastnosti, které budou obsahovat:</w:t>
      </w:r>
    </w:p>
    <w:p w14:paraId="3D56F4A9" w14:textId="33C1B9A8" w:rsidR="008E5933" w:rsidRDefault="008E5933" w:rsidP="008E5933">
      <w:pPr>
        <w:pStyle w:val="Odstavecseseznamem"/>
        <w:numPr>
          <w:ilvl w:val="0"/>
          <w:numId w:val="28"/>
        </w:numPr>
        <w:spacing w:after="372"/>
      </w:pPr>
      <w:r>
        <w:t xml:space="preserve">Identifikaci </w:t>
      </w:r>
      <w:r w:rsidR="0015729C">
        <w:t>Datových objektů</w:t>
      </w:r>
      <w:r>
        <w:t xml:space="preserve"> </w:t>
      </w:r>
    </w:p>
    <w:p w14:paraId="4BF4D5F4" w14:textId="77777777" w:rsidR="008E5933" w:rsidRDefault="008E5933" w:rsidP="008E5933">
      <w:pPr>
        <w:pStyle w:val="Odstavecseseznamem"/>
        <w:numPr>
          <w:ilvl w:val="0"/>
          <w:numId w:val="28"/>
        </w:numPr>
        <w:spacing w:after="372"/>
      </w:pPr>
      <w:r>
        <w:t>Použité materiály a výrobky</w:t>
      </w:r>
    </w:p>
    <w:p w14:paraId="0AC0D453" w14:textId="77777777" w:rsidR="008E5933" w:rsidRDefault="008E5933" w:rsidP="008E5933">
      <w:pPr>
        <w:pStyle w:val="Odstavecseseznamem"/>
        <w:numPr>
          <w:ilvl w:val="0"/>
          <w:numId w:val="28"/>
        </w:numPr>
        <w:spacing w:after="372"/>
      </w:pPr>
      <w:r>
        <w:t>Časové údaje z harmonogramu</w:t>
      </w:r>
    </w:p>
    <w:p w14:paraId="229E3019" w14:textId="77777777" w:rsidR="008E5933" w:rsidRDefault="008E5933" w:rsidP="008E5933">
      <w:pPr>
        <w:pStyle w:val="Odstavecseseznamem"/>
        <w:numPr>
          <w:ilvl w:val="0"/>
          <w:numId w:val="28"/>
        </w:numPr>
        <w:spacing w:after="372"/>
      </w:pPr>
      <w:r>
        <w:t>Údaje o množství a výměrách</w:t>
      </w:r>
    </w:p>
    <w:p w14:paraId="29A7EE8C" w14:textId="77777777" w:rsidR="008E5933" w:rsidRDefault="008E5933" w:rsidP="008E5933">
      <w:pPr>
        <w:pStyle w:val="Odstavecseseznamem"/>
        <w:numPr>
          <w:ilvl w:val="0"/>
          <w:numId w:val="28"/>
        </w:numPr>
        <w:spacing w:after="372"/>
      </w:pPr>
      <w:r>
        <w:t>Číslo položky cenové soustavy</w:t>
      </w:r>
    </w:p>
    <w:p w14:paraId="2A7744EE" w14:textId="29FC2FE2" w:rsidR="008E5933" w:rsidRDefault="008E5933" w:rsidP="0043142E">
      <w:pPr>
        <w:spacing w:after="372"/>
        <w:ind w:left="864" w:firstLine="0"/>
      </w:pPr>
      <w:r>
        <w:t xml:space="preserve">V případě DSPS budou </w:t>
      </w:r>
      <w:r w:rsidR="0015729C">
        <w:t>Datové objekty</w:t>
      </w:r>
      <w:r>
        <w:t xml:space="preserve"> obsahovat také negrafické informace potřebné pro správu a údržbu.</w:t>
      </w:r>
    </w:p>
    <w:p w14:paraId="0C92886A" w14:textId="77777777" w:rsidR="008E5933" w:rsidRPr="00863969" w:rsidRDefault="008E5933" w:rsidP="00F132E1">
      <w:pPr>
        <w:spacing w:after="120"/>
        <w:ind w:left="873" w:right="0" w:hanging="11"/>
        <w:rPr>
          <w:color w:val="auto"/>
        </w:rPr>
      </w:pPr>
    </w:p>
    <w:p w14:paraId="4CAF0307" w14:textId="77777777" w:rsidR="00F132E1" w:rsidRDefault="00F132E1" w:rsidP="00F132E1">
      <w:pPr>
        <w:pStyle w:val="Nadpis3"/>
      </w:pPr>
      <w:bookmarkStart w:id="65" w:name="_Toc83987528"/>
      <w:bookmarkStart w:id="66" w:name="_Toc110441775"/>
      <w:r>
        <w:t>Informace o materiálech, výrobcích a konstrukcích</w:t>
      </w:r>
      <w:bookmarkEnd w:id="65"/>
      <w:bookmarkEnd w:id="66"/>
    </w:p>
    <w:p w14:paraId="7113EED8" w14:textId="579B8B7E" w:rsidR="00F132E1" w:rsidRPr="00F73FC7" w:rsidRDefault="00F132E1" w:rsidP="00F132E1">
      <w:r w:rsidRPr="00F73FC7">
        <w:t xml:space="preserve">Jednotlivé </w:t>
      </w:r>
      <w:r w:rsidR="0015729C">
        <w:t>Datové objekty</w:t>
      </w:r>
      <w:r w:rsidRPr="00F73FC7">
        <w:t xml:space="preserve"> modelu musí mít formou vlastností označeny materiály, konstrukce, výrobky a skladby, pro účely jednotlivých stupňů projektové dokumentace. </w:t>
      </w:r>
    </w:p>
    <w:p w14:paraId="24BEC35D" w14:textId="77777777" w:rsidR="00F132E1" w:rsidRPr="00F73FC7" w:rsidRDefault="00F132E1" w:rsidP="00F132E1">
      <w:r w:rsidRPr="00F73FC7">
        <w:t>Konkrétní způsob označování materiálů, výrobků, konstrukcí a skladeb bude uveden v Plánu realizace BIM (BEP).</w:t>
      </w:r>
    </w:p>
    <w:p w14:paraId="45599A08" w14:textId="249CFC36" w:rsidR="00F132E1" w:rsidRDefault="0015729C" w:rsidP="00F132E1">
      <w:pPr>
        <w:spacing w:after="68" w:line="298" w:lineRule="auto"/>
      </w:pPr>
      <w:r>
        <w:t>Datové objekty</w:t>
      </w:r>
      <w:r w:rsidR="00F132E1" w:rsidRPr="00F73FC7">
        <w:t xml:space="preserve"> musí mít přiřazené odpovídající označení materiálů, konstrukcí, výrobků a skladeb. V případě použití zkratek musí </w:t>
      </w:r>
      <w:r w:rsidR="00572071">
        <w:t>Zhotovitel</w:t>
      </w:r>
      <w:r w:rsidR="00F132E1" w:rsidRPr="00F73FC7">
        <w:t xml:space="preserve"> tyto zkratky blíže specifikovány v BEP.</w:t>
      </w:r>
      <w:r w:rsidR="00F132E1">
        <w:t xml:space="preserve"> Výčet použitých materiálů v DIMS musí být úplný a jednoznačný.</w:t>
      </w:r>
    </w:p>
    <w:p w14:paraId="1976F72E" w14:textId="28AE9654" w:rsidR="00F132E1" w:rsidRDefault="00F132E1" w:rsidP="00F132E1">
      <w:pPr>
        <w:spacing w:after="68" w:line="298" w:lineRule="auto"/>
      </w:pPr>
      <w:r>
        <w:t xml:space="preserve">Materiály, výrobky, skladby a konstrukce musí mít formou vlastností jednoznačně určené parametry v dostatečné podrobnosti odpovídající stupni projektové dokumentace (v </w:t>
      </w:r>
      <w:r w:rsidR="00662542">
        <w:t>RDS i DSPS</w:t>
      </w:r>
      <w:r>
        <w:t>).</w:t>
      </w:r>
    </w:p>
    <w:p w14:paraId="03F56420" w14:textId="07DE27DE" w:rsidR="00F132E1" w:rsidRDefault="00F132E1" w:rsidP="00F132E1">
      <w:r>
        <w:lastRenderedPageBreak/>
        <w:t xml:space="preserve">Veškeré značení materiálů, konstrukcí, výrobků a vrstevnatých konstrukcí apod. použité v DIMS musí být systematické. V případě, že je značení odlišné od platných právních předpisů či technických norem, pak jej musí </w:t>
      </w:r>
      <w:r w:rsidR="00572071">
        <w:t>Zhotovitel</w:t>
      </w:r>
      <w:r>
        <w:t xml:space="preserve"> jednoznačně specifikovat v Plánu realizace BIM (BEP). Toto neplatí pro závazné předpisy a normy.</w:t>
      </w:r>
    </w:p>
    <w:p w14:paraId="780ECCE1" w14:textId="77777777" w:rsidR="00F132E1" w:rsidRPr="00F73FC7" w:rsidRDefault="00F132E1" w:rsidP="00F132E1">
      <w:pPr>
        <w:spacing w:after="0" w:line="383" w:lineRule="auto"/>
        <w:ind w:left="892" w:right="1543" w:hanging="28"/>
        <w:jc w:val="left"/>
      </w:pPr>
      <w:r w:rsidRPr="00F73FC7">
        <w:t xml:space="preserve">U DIMS v nativním formátu musí být informace o materiálech řešeny: </w:t>
      </w:r>
    </w:p>
    <w:p w14:paraId="6AD6C8D9" w14:textId="77777777" w:rsidR="00F132E1" w:rsidRPr="00F73FC7" w:rsidRDefault="00F132E1" w:rsidP="00F132E1">
      <w:pPr>
        <w:pStyle w:val="Odstavecseseznamem"/>
        <w:numPr>
          <w:ilvl w:val="0"/>
          <w:numId w:val="13"/>
        </w:numPr>
        <w:spacing w:after="0" w:line="383" w:lineRule="auto"/>
        <w:ind w:right="1543"/>
        <w:jc w:val="left"/>
      </w:pPr>
      <w:r w:rsidRPr="00F73FC7">
        <w:t xml:space="preserve">Funkčností SW, která modelovaný objekt provazuje s materiály a skladbami, nebo </w:t>
      </w:r>
    </w:p>
    <w:p w14:paraId="4CE42970" w14:textId="77777777" w:rsidR="00F132E1" w:rsidRPr="00F73FC7" w:rsidRDefault="00F132E1" w:rsidP="00F132E1">
      <w:pPr>
        <w:pStyle w:val="Odstavecseseznamem"/>
        <w:numPr>
          <w:ilvl w:val="0"/>
          <w:numId w:val="13"/>
        </w:numPr>
        <w:spacing w:after="0" w:line="383" w:lineRule="auto"/>
        <w:ind w:right="1543"/>
        <w:jc w:val="left"/>
      </w:pPr>
      <w:r w:rsidRPr="00F73FC7">
        <w:t>příslušnými vlastnostmi.</w:t>
      </w:r>
    </w:p>
    <w:p w14:paraId="68168A39" w14:textId="77777777" w:rsidR="00F132E1" w:rsidRPr="00F73FC7" w:rsidRDefault="00F132E1" w:rsidP="00F132E1">
      <w:r w:rsidRPr="00F73FC7">
        <w:t>U DIMS ve formátu IFC to musí být řešeno:</w:t>
      </w:r>
    </w:p>
    <w:p w14:paraId="43C1930F" w14:textId="77777777" w:rsidR="00F132E1" w:rsidRPr="00F73FC7" w:rsidRDefault="00F132E1" w:rsidP="00F132E1">
      <w:pPr>
        <w:pStyle w:val="Odstavecseseznamem"/>
        <w:numPr>
          <w:ilvl w:val="0"/>
          <w:numId w:val="14"/>
        </w:numPr>
      </w:pPr>
      <w:r w:rsidRPr="00F73FC7">
        <w:t xml:space="preserve">objektivizovaným vztahem </w:t>
      </w:r>
      <w:proofErr w:type="spellStart"/>
      <w:r w:rsidRPr="00F73FC7">
        <w:t>IfcRelAssociatesMaterial</w:t>
      </w:r>
      <w:proofErr w:type="spellEnd"/>
      <w:r w:rsidRPr="00F73FC7">
        <w:t xml:space="preserve">, </w:t>
      </w:r>
    </w:p>
    <w:p w14:paraId="743384EE" w14:textId="77777777" w:rsidR="00F132E1" w:rsidRPr="00F73FC7" w:rsidRDefault="00F132E1" w:rsidP="00F132E1">
      <w:pPr>
        <w:pStyle w:val="Odstavecseseznamem"/>
        <w:numPr>
          <w:ilvl w:val="0"/>
          <w:numId w:val="14"/>
        </w:numPr>
      </w:pPr>
      <w:r w:rsidRPr="00F73FC7">
        <w:t>příslušnými vlastnostmi,</w:t>
      </w:r>
    </w:p>
    <w:p w14:paraId="777FA089" w14:textId="77777777" w:rsidR="00F132E1" w:rsidRPr="00F73FC7" w:rsidRDefault="00F132E1" w:rsidP="00F132E1">
      <w:pPr>
        <w:pStyle w:val="Odstavecseseznamem"/>
        <w:numPr>
          <w:ilvl w:val="0"/>
          <w:numId w:val="14"/>
        </w:numPr>
      </w:pPr>
      <w:r w:rsidRPr="00F73FC7">
        <w:t>jiným, v Plánu realizace BIM (BEP) popsaným způsobem.</w:t>
      </w:r>
    </w:p>
    <w:p w14:paraId="763E8E32" w14:textId="77777777" w:rsidR="00F132E1" w:rsidRDefault="00F132E1" w:rsidP="00F132E1">
      <w:pPr>
        <w:pStyle w:val="Nadpis3"/>
      </w:pPr>
      <w:bookmarkStart w:id="67" w:name="_Toc83987529"/>
      <w:bookmarkStart w:id="68" w:name="_Toc110441776"/>
      <w:r>
        <w:t>Vlastnosti a číselníky specifické pro projekt – objednatel</w:t>
      </w:r>
      <w:bookmarkEnd w:id="67"/>
      <w:bookmarkEnd w:id="68"/>
    </w:p>
    <w:p w14:paraId="58E1F9B1" w14:textId="4A4B05DD" w:rsidR="00F132E1" w:rsidRPr="001F30FA" w:rsidRDefault="00F132E1" w:rsidP="00F132E1">
      <w:pPr>
        <w:spacing w:after="372"/>
        <w:ind w:right="7"/>
        <w:rPr>
          <w:color w:val="auto"/>
        </w:rPr>
      </w:pPr>
      <w:r>
        <w:t xml:space="preserve">Objednatel požaduje, aby </w:t>
      </w:r>
      <w:r w:rsidR="00572071">
        <w:t>Zhotovitel</w:t>
      </w:r>
      <w:r>
        <w:t xml:space="preserve">em specifikované číselníky v rámci projektu navazovali na číselníky </w:t>
      </w:r>
      <w:r w:rsidRPr="001F30FA">
        <w:rPr>
          <w:color w:val="auto"/>
        </w:rPr>
        <w:t xml:space="preserve">stávajících zařízení. Podkladem pro číselníky jsou PID schémata stávajících technologických zařízení a číslování nových objektů dle </w:t>
      </w:r>
      <w:r w:rsidR="00BA4848">
        <w:rPr>
          <w:color w:val="auto"/>
        </w:rPr>
        <w:t>zadávací dokumentace</w:t>
      </w:r>
      <w:r w:rsidRPr="001F30FA">
        <w:rPr>
          <w:color w:val="auto"/>
        </w:rPr>
        <w:t>.</w:t>
      </w:r>
    </w:p>
    <w:p w14:paraId="7034D9EF" w14:textId="67D6D658" w:rsidR="00F132E1" w:rsidRPr="005B0A88" w:rsidRDefault="00F132E1" w:rsidP="00F132E1">
      <w:pPr>
        <w:spacing w:after="372"/>
        <w:ind w:right="7"/>
        <w:rPr>
          <w:color w:val="auto"/>
        </w:rPr>
      </w:pPr>
      <w:r w:rsidRPr="001F30FA">
        <w:rPr>
          <w:color w:val="auto"/>
        </w:rPr>
        <w:t xml:space="preserve">Vlastnosti a číselníky, zaváděné </w:t>
      </w:r>
      <w:r w:rsidR="00572071">
        <w:rPr>
          <w:color w:val="auto"/>
        </w:rPr>
        <w:t>Zhotovitel</w:t>
      </w:r>
      <w:r w:rsidRPr="001F30FA">
        <w:rPr>
          <w:color w:val="auto"/>
        </w:rPr>
        <w:t xml:space="preserve">em, budou </w:t>
      </w:r>
      <w:r>
        <w:rPr>
          <w:color w:val="auto"/>
        </w:rPr>
        <w:t>uvedeny v BEP.</w:t>
      </w:r>
    </w:p>
    <w:p w14:paraId="36998F79" w14:textId="03A230EA" w:rsidR="00F132E1" w:rsidRDefault="00F132E1" w:rsidP="00F132E1">
      <w:pPr>
        <w:pStyle w:val="Nadpis3"/>
      </w:pPr>
      <w:bookmarkStart w:id="69" w:name="_Toc83987530"/>
      <w:bookmarkStart w:id="70" w:name="_Toc110441777"/>
      <w:r>
        <w:t xml:space="preserve">Vlastnosti a číselníky specifické pro projekt – </w:t>
      </w:r>
      <w:bookmarkEnd w:id="69"/>
      <w:bookmarkEnd w:id="70"/>
      <w:r w:rsidR="00572071">
        <w:t>Zhotovitel</w:t>
      </w:r>
    </w:p>
    <w:p w14:paraId="3C21F34B" w14:textId="2A6344CC" w:rsidR="00F132E1" w:rsidRDefault="00572071" w:rsidP="00F132E1">
      <w:r>
        <w:t>Zhotovitel</w:t>
      </w:r>
      <w:r w:rsidR="00F132E1">
        <w:t xml:space="preserve"> DIMS může podle potřeb projektu zavádět skupiny vlastností nebo vlastnosti specifické pro projekt nad rámec požadavků Objednatele. Tyto vlastnosti musí být </w:t>
      </w:r>
      <w:r>
        <w:t>Zhotovitel</w:t>
      </w:r>
      <w:r w:rsidR="00F132E1">
        <w:t>em specifikovány v Plánu realizace BIM (BEP).</w:t>
      </w:r>
    </w:p>
    <w:p w14:paraId="7D7F5205" w14:textId="2042ED46" w:rsidR="00F132E1" w:rsidRDefault="00F132E1" w:rsidP="00F132E1">
      <w:pPr>
        <w:spacing w:after="120"/>
        <w:ind w:left="873" w:right="0" w:hanging="11"/>
      </w:pPr>
      <w:r>
        <w:t xml:space="preserve">Při zavádění svých skupin vlastností nebo vlastností musí </w:t>
      </w:r>
      <w:r w:rsidR="00572071">
        <w:t>Zhotovitel</w:t>
      </w:r>
      <w:r>
        <w:t xml:space="preserve"> dbát především jejich účelnosti a konformity v rámci DIMS.</w:t>
      </w:r>
    </w:p>
    <w:p w14:paraId="187A787D" w14:textId="77777777" w:rsidR="00F132E1" w:rsidRPr="00A238D4" w:rsidRDefault="00F132E1" w:rsidP="00F132E1">
      <w:pPr>
        <w:pStyle w:val="Nadpis3"/>
      </w:pPr>
      <w:bookmarkStart w:id="71" w:name="_Toc83987531"/>
      <w:bookmarkStart w:id="72" w:name="_Toc110441778"/>
      <w:r>
        <w:t>P</w:t>
      </w:r>
      <w:r w:rsidRPr="00A238D4">
        <w:t>ožadavky na vlastnosti specifikující množství</w:t>
      </w:r>
      <w:bookmarkEnd w:id="71"/>
      <w:bookmarkEnd w:id="72"/>
      <w:r w:rsidRPr="00A238D4">
        <w:t xml:space="preserve"> </w:t>
      </w:r>
    </w:p>
    <w:p w14:paraId="2D6D11D4" w14:textId="4AC5C060" w:rsidR="00F132E1" w:rsidRPr="00E1044E" w:rsidRDefault="00F132E1" w:rsidP="00F132E1">
      <w:r w:rsidRPr="00E1044E">
        <w:t>Všechny modelované Datové objekty musí mít formou vlastností specifikované množství, které je použité v rámci výkazu výměr a bude možné jej použít k měření množství skutečného provedení</w:t>
      </w:r>
      <w:r>
        <w:t xml:space="preserve">. </w:t>
      </w:r>
      <w:r w:rsidRPr="00E1044E">
        <w:t xml:space="preserve"> </w:t>
      </w:r>
    </w:p>
    <w:p w14:paraId="4C51B141" w14:textId="122C2486" w:rsidR="00F132E1" w:rsidRPr="00E1044E" w:rsidRDefault="0015729C" w:rsidP="00F132E1">
      <w:r>
        <w:t>Datové objekty</w:t>
      </w:r>
      <w:r w:rsidR="00F132E1" w:rsidRPr="00E1044E">
        <w:t xml:space="preserve"> modelu budou obsahovat vlastnosti uvádějící číslo položky zvolené klasifikace (cenové soustavy) umožňující automatického vykazování.</w:t>
      </w:r>
    </w:p>
    <w:p w14:paraId="7509F023" w14:textId="3F8C9427" w:rsidR="00F132E1" w:rsidRPr="00A238D4" w:rsidRDefault="00F132E1" w:rsidP="00F132E1">
      <w:r w:rsidRPr="00E1044E">
        <w:t>Výměry (počty kusů, tloušťky, plochy, objemy, …) v soupisu prací, konstrukcí, dodávek a služeb v D</w:t>
      </w:r>
      <w:r w:rsidR="00D63E4B">
        <w:t>I</w:t>
      </w:r>
      <w:r w:rsidRPr="00E1044E">
        <w:t>MS si navzájem odpovídají.</w:t>
      </w:r>
    </w:p>
    <w:p w14:paraId="194E73A4" w14:textId="1F720376" w:rsidR="00F132E1" w:rsidRPr="00A238D4" w:rsidRDefault="00F132E1" w:rsidP="00F132E1">
      <w:pPr>
        <w:spacing w:after="120"/>
        <w:ind w:left="873" w:right="0" w:hanging="11"/>
      </w:pPr>
      <w:r w:rsidRPr="00A238D4">
        <w:lastRenderedPageBreak/>
        <w:t xml:space="preserve">Veškeré </w:t>
      </w:r>
      <w:r w:rsidR="0015729C">
        <w:t>Datové objekty</w:t>
      </w:r>
      <w:r w:rsidRPr="00A238D4">
        <w:t xml:space="preserve"> budou umístěny do příslušných podlaží. Jestliže jsou </w:t>
      </w:r>
      <w:r w:rsidR="0015729C">
        <w:t>Datové objekty</w:t>
      </w:r>
      <w:r w:rsidRPr="00A238D4">
        <w:t xml:space="preserve"> napříč více podlažími (např. v případě stoupaček), tak jsou umístěny do podlaží, ve kterém začínají.</w:t>
      </w:r>
    </w:p>
    <w:p w14:paraId="71B7170B" w14:textId="77777777" w:rsidR="00F132E1" w:rsidRPr="00A238D4" w:rsidRDefault="00F132E1" w:rsidP="00F132E1">
      <w:pPr>
        <w:pStyle w:val="Nadpis2"/>
      </w:pPr>
      <w:bookmarkStart w:id="73" w:name="_Toc83987532"/>
      <w:bookmarkStart w:id="74" w:name="_Toc110441779"/>
      <w:r>
        <w:rPr>
          <w:caps w:val="0"/>
        </w:rPr>
        <w:t>P</w:t>
      </w:r>
      <w:r w:rsidRPr="00A238D4">
        <w:rPr>
          <w:caps w:val="0"/>
        </w:rPr>
        <w:t>ožadavky na vybavení</w:t>
      </w:r>
      <w:bookmarkEnd w:id="73"/>
      <w:bookmarkEnd w:id="74"/>
    </w:p>
    <w:p w14:paraId="17FBF13E" w14:textId="224DF8FF" w:rsidR="00F132E1" w:rsidRDefault="00F132E1" w:rsidP="00F132E1">
      <w:r w:rsidRPr="009821A5">
        <w:t xml:space="preserve">Vybavení a příslušenství budovy (např. kancelářské vybavení, nábytek…) a další budou zobrazeny </w:t>
      </w:r>
      <w:proofErr w:type="spellStart"/>
      <w:r>
        <w:t>schématicky</w:t>
      </w:r>
      <w:proofErr w:type="spellEnd"/>
      <w:r>
        <w:t xml:space="preserve"> </w:t>
      </w:r>
      <w:r w:rsidRPr="009821A5">
        <w:t xml:space="preserve">jako </w:t>
      </w:r>
      <w:r w:rsidR="0015729C">
        <w:t>Datové objekty</w:t>
      </w:r>
      <w:r w:rsidRPr="009821A5">
        <w:t xml:space="preserve"> reprezentované </w:t>
      </w:r>
      <w:proofErr w:type="gramStart"/>
      <w:r w:rsidRPr="009821A5">
        <w:t>3D</w:t>
      </w:r>
      <w:proofErr w:type="gramEnd"/>
      <w:r w:rsidRPr="009821A5">
        <w:t xml:space="preserve"> tělesem. Prostřednictvím vlastností těchto </w:t>
      </w:r>
      <w:proofErr w:type="gramStart"/>
      <w:r w:rsidRPr="009821A5">
        <w:t>3D</w:t>
      </w:r>
      <w:proofErr w:type="gramEnd"/>
      <w:r w:rsidRPr="009821A5">
        <w:t xml:space="preserve"> těles bude specifikován typ vybavení a požadavky na výkon a funkci.  Tyto </w:t>
      </w:r>
      <w:r w:rsidR="0015729C">
        <w:t>Datové objekty</w:t>
      </w:r>
      <w:r w:rsidRPr="009821A5">
        <w:t xml:space="preserve"> budou dále disponovat vlastnostmi určujícími umístění (podlaží a číslo místnosti).</w:t>
      </w:r>
    </w:p>
    <w:p w14:paraId="37628EE5" w14:textId="77777777" w:rsidR="00F132E1" w:rsidRDefault="00F132E1" w:rsidP="00F132E1">
      <w:pPr>
        <w:pStyle w:val="Nadpis2"/>
        <w:rPr>
          <w:caps w:val="0"/>
        </w:rPr>
      </w:pPr>
      <w:bookmarkStart w:id="75" w:name="_Toc83987533"/>
      <w:bookmarkStart w:id="76" w:name="_Toc110441780"/>
      <w:r>
        <w:rPr>
          <w:caps w:val="0"/>
        </w:rPr>
        <w:t>P</w:t>
      </w:r>
      <w:r w:rsidRPr="00A238D4">
        <w:rPr>
          <w:caps w:val="0"/>
        </w:rPr>
        <w:t xml:space="preserve">ožadavky na </w:t>
      </w:r>
      <w:r>
        <w:rPr>
          <w:caps w:val="0"/>
        </w:rPr>
        <w:t>technologie</w:t>
      </w:r>
      <w:bookmarkEnd w:id="75"/>
      <w:bookmarkEnd w:id="76"/>
    </w:p>
    <w:p w14:paraId="5B10C9F2" w14:textId="77777777" w:rsidR="00F132E1" w:rsidRDefault="00F132E1" w:rsidP="00F132E1">
      <w:r>
        <w:t xml:space="preserve">Požadavky na technologie budou obsahovat formou vlastností parametry upřesňující výkon a funkci. </w:t>
      </w:r>
    </w:p>
    <w:p w14:paraId="2E203231" w14:textId="77777777" w:rsidR="00F132E1" w:rsidRDefault="00F132E1" w:rsidP="00F132E1">
      <w:r>
        <w:t>Vlastnosti budou specifikovat typ výrobku / technologie, materiálové provedení, požadavky na výkon, příkon, uživatelské požadavky.</w:t>
      </w:r>
    </w:p>
    <w:p w14:paraId="24323D25" w14:textId="77777777" w:rsidR="00F132E1" w:rsidRPr="00E1044E" w:rsidRDefault="00F132E1" w:rsidP="00F132E1">
      <w:r>
        <w:t>Toto upřesnění bude odpovídat požadavkům zákona 134/2016 Sb. v aktuálním znění (ZZVZ).</w:t>
      </w:r>
    </w:p>
    <w:p w14:paraId="366088E3" w14:textId="0F1C75A3" w:rsidR="00F132E1" w:rsidRDefault="00F132E1" w:rsidP="00F132E1">
      <w:r>
        <w:t xml:space="preserve">Způsob zavedení vlastností bude </w:t>
      </w:r>
      <w:r w:rsidR="00572071">
        <w:t>Zhotovitel</w:t>
      </w:r>
      <w:r>
        <w:t>em upřesněn v Plánu realizace BIM (BEP).</w:t>
      </w:r>
    </w:p>
    <w:p w14:paraId="30703B24" w14:textId="77777777" w:rsidR="00F132E1" w:rsidRDefault="00F132E1" w:rsidP="00F132E1"/>
    <w:p w14:paraId="5C99A347" w14:textId="77777777" w:rsidR="00F132E1" w:rsidRDefault="00F132E1" w:rsidP="00F132E1">
      <w:pPr>
        <w:pStyle w:val="Nadpis3"/>
      </w:pPr>
      <w:bookmarkStart w:id="77" w:name="_Toc83987534"/>
      <w:bookmarkStart w:id="78" w:name="_Toc110441781"/>
      <w:r>
        <w:t>Požadavky na klasifikaci modelovaných datových objektů</w:t>
      </w:r>
      <w:bookmarkEnd w:id="77"/>
      <w:bookmarkEnd w:id="78"/>
    </w:p>
    <w:p w14:paraId="0D19B469" w14:textId="0A186CE6" w:rsidR="00F132E1" w:rsidRDefault="00F132E1" w:rsidP="00F132E1">
      <w:r w:rsidRPr="00A625B3">
        <w:t xml:space="preserve">Všechny modelované Datové objekty musí být jednoznačně zařazeny do klasifikace </w:t>
      </w:r>
      <w:r w:rsidR="00217C6E">
        <w:t>dle cenové soustavy použité v zadávací dokumentaci</w:t>
      </w:r>
      <w:r w:rsidRPr="00A625B3">
        <w:t xml:space="preserve">.  Jednotlivé </w:t>
      </w:r>
      <w:r w:rsidR="0015729C">
        <w:t>Datové objekty</w:t>
      </w:r>
      <w:r w:rsidRPr="00A625B3">
        <w:t xml:space="preserve"> a objekty budou mít jednoznačně přidělené číslo položky, nebo položek, ze soupisu prací konstrukcí, dodávek a služeb. DIMS bude umožňovat kontrolu výměr uvedených v soupisu prací konstrukcí, dodávek a služeb. Výměry a čísla položek budou u jednotlivých </w:t>
      </w:r>
      <w:r w:rsidR="0015729C">
        <w:t>Datových objektů</w:t>
      </w:r>
      <w:r w:rsidRPr="00A625B3">
        <w:t xml:space="preserve"> uvedeny formou vlastností.</w:t>
      </w:r>
    </w:p>
    <w:p w14:paraId="2E2ADCEA" w14:textId="77777777" w:rsidR="00F132E1" w:rsidRPr="00A238D4" w:rsidRDefault="00F132E1" w:rsidP="00F132E1">
      <w:r w:rsidRPr="00A238D4">
        <w:t>U DIMS v nativním formátu to musí být řešeno:</w:t>
      </w:r>
    </w:p>
    <w:p w14:paraId="3D69BC66" w14:textId="77777777" w:rsidR="00F132E1" w:rsidRPr="00A238D4" w:rsidRDefault="00F132E1" w:rsidP="00F132E1">
      <w:pPr>
        <w:pStyle w:val="Odstavecseseznamem"/>
        <w:numPr>
          <w:ilvl w:val="0"/>
          <w:numId w:val="16"/>
        </w:numPr>
      </w:pPr>
      <w:r w:rsidRPr="00A238D4">
        <w:t>funkčností SW, která modelovaný objekt zařazuje do příslušných položek klasifikace, nebo</w:t>
      </w:r>
    </w:p>
    <w:p w14:paraId="1C6D6229" w14:textId="77777777" w:rsidR="00F132E1" w:rsidRPr="00A238D4" w:rsidRDefault="00F132E1" w:rsidP="00F132E1">
      <w:pPr>
        <w:pStyle w:val="Odstavecseseznamem"/>
        <w:numPr>
          <w:ilvl w:val="0"/>
          <w:numId w:val="16"/>
        </w:numPr>
      </w:pPr>
      <w:r w:rsidRPr="00A238D4">
        <w:t>příslušnými vlastnostmi.</w:t>
      </w:r>
    </w:p>
    <w:p w14:paraId="2B5B6EDA" w14:textId="77777777" w:rsidR="00F132E1" w:rsidRPr="00A238D4" w:rsidRDefault="00F132E1" w:rsidP="00F132E1">
      <w:pPr>
        <w:rPr>
          <w:color w:val="auto"/>
        </w:rPr>
      </w:pPr>
      <w:r w:rsidRPr="00A238D4">
        <w:rPr>
          <w:color w:val="auto"/>
        </w:rPr>
        <w:t>U DIMS ve formátu IFC to musí být řešeno:</w:t>
      </w:r>
    </w:p>
    <w:p w14:paraId="6DB85E42" w14:textId="77777777" w:rsidR="00F132E1" w:rsidRPr="00A238D4" w:rsidRDefault="00F132E1" w:rsidP="00F132E1">
      <w:pPr>
        <w:pStyle w:val="Odstavecseseznamem"/>
        <w:numPr>
          <w:ilvl w:val="0"/>
          <w:numId w:val="15"/>
        </w:numPr>
        <w:rPr>
          <w:color w:val="auto"/>
        </w:rPr>
      </w:pPr>
      <w:r w:rsidRPr="00A238D4">
        <w:rPr>
          <w:color w:val="auto"/>
        </w:rPr>
        <w:t xml:space="preserve">objektivizovaným vztahem </w:t>
      </w:r>
      <w:proofErr w:type="spellStart"/>
      <w:r w:rsidRPr="00A238D4">
        <w:rPr>
          <w:color w:val="auto"/>
        </w:rPr>
        <w:t>IfcRelAssociatesClassification</w:t>
      </w:r>
      <w:proofErr w:type="spellEnd"/>
      <w:r w:rsidRPr="00A238D4">
        <w:rPr>
          <w:color w:val="auto"/>
        </w:rPr>
        <w:t xml:space="preserve"> atributu </w:t>
      </w:r>
      <w:proofErr w:type="spellStart"/>
      <w:r w:rsidRPr="00A238D4">
        <w:rPr>
          <w:color w:val="auto"/>
        </w:rPr>
        <w:t>HasAssociations</w:t>
      </w:r>
      <w:proofErr w:type="spellEnd"/>
      <w:r w:rsidRPr="00A238D4">
        <w:rPr>
          <w:color w:val="auto"/>
        </w:rPr>
        <w:t>,</w:t>
      </w:r>
    </w:p>
    <w:p w14:paraId="55050B9A" w14:textId="77777777" w:rsidR="00F132E1" w:rsidRPr="00A238D4" w:rsidRDefault="00F132E1" w:rsidP="00F132E1">
      <w:pPr>
        <w:pStyle w:val="Odstavecseseznamem"/>
        <w:numPr>
          <w:ilvl w:val="0"/>
          <w:numId w:val="15"/>
        </w:numPr>
        <w:rPr>
          <w:color w:val="auto"/>
        </w:rPr>
      </w:pPr>
      <w:r w:rsidRPr="00A238D4">
        <w:rPr>
          <w:color w:val="auto"/>
        </w:rPr>
        <w:t xml:space="preserve">příslušnými vlastnostmi podle, nebo </w:t>
      </w:r>
    </w:p>
    <w:p w14:paraId="3D9AF613" w14:textId="77777777" w:rsidR="00F132E1" w:rsidRPr="00A238D4" w:rsidRDefault="00F132E1" w:rsidP="00F132E1">
      <w:pPr>
        <w:pStyle w:val="Odstavecseseznamem"/>
        <w:numPr>
          <w:ilvl w:val="0"/>
          <w:numId w:val="15"/>
        </w:numPr>
        <w:rPr>
          <w:color w:val="auto"/>
        </w:rPr>
      </w:pPr>
      <w:r w:rsidRPr="00A238D4">
        <w:rPr>
          <w:color w:val="auto"/>
        </w:rPr>
        <w:t>jiným, v Plánu realizace BIM (BEP) popsaným způsobem.</w:t>
      </w:r>
    </w:p>
    <w:p w14:paraId="7CDF1CA7" w14:textId="4B4384B7" w:rsidR="00F132E1" w:rsidRPr="00FF2C87" w:rsidRDefault="00F132E1" w:rsidP="00F132E1">
      <w:pPr>
        <w:pStyle w:val="Nadpis3"/>
      </w:pPr>
      <w:bookmarkStart w:id="79" w:name="_Toc83987535"/>
      <w:bookmarkStart w:id="80" w:name="_Toc110441782"/>
      <w:r w:rsidRPr="00FF2C87">
        <w:lastRenderedPageBreak/>
        <w:t>Požadavky na části DIMS v režimu zákona č. 412/2005</w:t>
      </w:r>
      <w:bookmarkEnd w:id="79"/>
      <w:bookmarkEnd w:id="80"/>
    </w:p>
    <w:p w14:paraId="165B2623" w14:textId="77777777" w:rsidR="00F132E1" w:rsidRDefault="00F132E1" w:rsidP="00F132E1">
      <w:pPr>
        <w:ind w:left="0" w:firstLine="0"/>
      </w:pPr>
      <w:r>
        <w:t>V rámci projekt se nenacházejí žádné čísti díla, které by byla v r</w:t>
      </w:r>
      <w:r w:rsidRPr="00FF2C87">
        <w:t>ežimu zákona č. 412/2005 Sb., o ochraně utajovaných informací a o bezpečnostní způsobilosti, ve znění pozdějších předpisů.</w:t>
      </w:r>
    </w:p>
    <w:p w14:paraId="41D2BCBE" w14:textId="1623B1B5" w:rsidR="00F132E1" w:rsidRDefault="00F132E1" w:rsidP="00F132E1">
      <w:pPr>
        <w:pStyle w:val="Nadpis2"/>
      </w:pPr>
      <w:bookmarkStart w:id="81" w:name="_Toc83987536"/>
      <w:bookmarkStart w:id="82" w:name="_Toc110441783"/>
      <w:r>
        <w:rPr>
          <w:caps w:val="0"/>
        </w:rPr>
        <w:t xml:space="preserve">Požadavky na systémovou příslušnost </w:t>
      </w:r>
      <w:r w:rsidR="00B24F68">
        <w:rPr>
          <w:caps w:val="0"/>
        </w:rPr>
        <w:t>D</w:t>
      </w:r>
      <w:r>
        <w:rPr>
          <w:caps w:val="0"/>
        </w:rPr>
        <w:t xml:space="preserve">atových objektů </w:t>
      </w:r>
      <w:proofErr w:type="gramStart"/>
      <w:r>
        <w:rPr>
          <w:caps w:val="0"/>
        </w:rPr>
        <w:t xml:space="preserve">DIMS  </w:t>
      </w:r>
      <w:r>
        <w:rPr>
          <w:caps w:val="0"/>
        </w:rPr>
        <w:tab/>
      </w:r>
      <w:proofErr w:type="gramEnd"/>
      <w:r>
        <w:rPr>
          <w:caps w:val="0"/>
        </w:rPr>
        <w:t>(systémová vazba)</w:t>
      </w:r>
      <w:bookmarkEnd w:id="81"/>
      <w:bookmarkEnd w:id="82"/>
    </w:p>
    <w:p w14:paraId="4C9FAF6C" w14:textId="52BBAF6F" w:rsidR="00F132E1" w:rsidRPr="00701C83" w:rsidRDefault="00F132E1" w:rsidP="00F132E1">
      <w:r w:rsidRPr="00701C83">
        <w:t xml:space="preserve">V DIMS musí být </w:t>
      </w:r>
      <w:r w:rsidR="0015729C">
        <w:t>Datové objekty</w:t>
      </w:r>
      <w:r w:rsidRPr="00701C83">
        <w:t xml:space="preserve"> přiřazeny k příslušnému technickému systému (např. CCTV, VZT, SHZ, topný systém). Pokud to zvolený SW </w:t>
      </w:r>
      <w:r w:rsidR="00572071">
        <w:t>Zhotovitel</w:t>
      </w:r>
      <w:r w:rsidRPr="00701C83">
        <w:t xml:space="preserve">e umožňuje, pak i k jednotlivým částem systému, tzv. subsystémům (např. přívod čerstvého vzduchu u VZT vs. výtlak upraveného vzduchu, mokrá vs. suchá soustava systému SHZ, jednotlivé topné okruhy topného </w:t>
      </w:r>
      <w:proofErr w:type="gramStart"/>
      <w:r w:rsidRPr="00701C83">
        <w:t>systému,</w:t>
      </w:r>
      <w:proofErr w:type="gramEnd"/>
      <w:r w:rsidRPr="00701C83">
        <w:t xml:space="preserve"> apod.). Detail členění systémů a podsystémů odpovídá obvyklému detailu podrobnosti dokumentace dané fáze projektu a je </w:t>
      </w:r>
      <w:r w:rsidR="00572071">
        <w:t>Zhotovitel</w:t>
      </w:r>
      <w:r w:rsidRPr="00701C83">
        <w:t>em zaznamenán v Plánu realizace BIM (BEP).</w:t>
      </w:r>
    </w:p>
    <w:p w14:paraId="25199961" w14:textId="77777777" w:rsidR="00F132E1" w:rsidRPr="00701C83" w:rsidRDefault="00F132E1" w:rsidP="00F132E1">
      <w:r w:rsidRPr="00701C83">
        <w:t>U DIMS v nativním formátu to musí být řešeno:</w:t>
      </w:r>
    </w:p>
    <w:p w14:paraId="621DDB3A" w14:textId="77777777" w:rsidR="00F132E1" w:rsidRPr="00701C83" w:rsidRDefault="00F132E1" w:rsidP="00F132E1">
      <w:pPr>
        <w:pStyle w:val="Odstavecseseznamem"/>
        <w:numPr>
          <w:ilvl w:val="0"/>
          <w:numId w:val="17"/>
        </w:numPr>
      </w:pPr>
      <w:r w:rsidRPr="00701C83">
        <w:t>funkčností SW, který modelovaný objekt provazuje se systémy/subsystémy (preferované řešení), nebo</w:t>
      </w:r>
    </w:p>
    <w:p w14:paraId="2E703ABB" w14:textId="77777777" w:rsidR="00F132E1" w:rsidRPr="00701C83" w:rsidRDefault="00F132E1" w:rsidP="00F132E1">
      <w:pPr>
        <w:pStyle w:val="Odstavecseseznamem"/>
        <w:numPr>
          <w:ilvl w:val="0"/>
          <w:numId w:val="17"/>
        </w:numPr>
      </w:pPr>
      <w:r w:rsidRPr="00701C83">
        <w:t>příslušnými vlastnostmi uvádějícími příslušnost k technickým systémům podle zvoleného klasifikačního systému.</w:t>
      </w:r>
    </w:p>
    <w:p w14:paraId="2289D8AC" w14:textId="77777777" w:rsidR="00F132E1" w:rsidRPr="00701C83" w:rsidRDefault="00F132E1" w:rsidP="00F132E1">
      <w:pPr>
        <w:rPr>
          <w:color w:val="auto"/>
        </w:rPr>
      </w:pPr>
      <w:r w:rsidRPr="00701C83">
        <w:rPr>
          <w:color w:val="auto"/>
        </w:rPr>
        <w:t>U DIMS ve formátu IFC to musí být řešeno:</w:t>
      </w:r>
    </w:p>
    <w:p w14:paraId="1D4A15EE" w14:textId="77777777" w:rsidR="00F132E1" w:rsidRPr="00701C83" w:rsidRDefault="00F132E1" w:rsidP="00F132E1">
      <w:pPr>
        <w:pStyle w:val="Odstavecseseznamem"/>
        <w:numPr>
          <w:ilvl w:val="0"/>
          <w:numId w:val="18"/>
        </w:numPr>
        <w:rPr>
          <w:color w:val="auto"/>
        </w:rPr>
      </w:pPr>
      <w:r w:rsidRPr="00701C83">
        <w:rPr>
          <w:color w:val="auto"/>
        </w:rPr>
        <w:t xml:space="preserve">objektivizovaným vztahem </w:t>
      </w:r>
      <w:proofErr w:type="spellStart"/>
      <w:r w:rsidRPr="00701C83">
        <w:rPr>
          <w:color w:val="auto"/>
        </w:rPr>
        <w:t>IfcRelAssignsToGroup</w:t>
      </w:r>
      <w:proofErr w:type="spellEnd"/>
      <w:r w:rsidRPr="00701C83">
        <w:rPr>
          <w:color w:val="auto"/>
        </w:rPr>
        <w:t xml:space="preserve"> (nebo podtřídy) atributu </w:t>
      </w:r>
      <w:proofErr w:type="spellStart"/>
      <w:r w:rsidRPr="00701C83">
        <w:rPr>
          <w:color w:val="auto"/>
        </w:rPr>
        <w:t>HasAssignments</w:t>
      </w:r>
      <w:proofErr w:type="spellEnd"/>
      <w:r w:rsidRPr="00701C83">
        <w:rPr>
          <w:color w:val="auto"/>
        </w:rPr>
        <w:t xml:space="preserve"> (preferované řešení), nebo</w:t>
      </w:r>
    </w:p>
    <w:p w14:paraId="3E37FDF7" w14:textId="77777777" w:rsidR="00F132E1" w:rsidRPr="00701C83" w:rsidRDefault="00F132E1" w:rsidP="00F132E1">
      <w:pPr>
        <w:pStyle w:val="Odstavecseseznamem"/>
        <w:numPr>
          <w:ilvl w:val="0"/>
          <w:numId w:val="18"/>
        </w:numPr>
        <w:rPr>
          <w:color w:val="auto"/>
        </w:rPr>
      </w:pPr>
      <w:r w:rsidRPr="00701C83">
        <w:rPr>
          <w:color w:val="auto"/>
        </w:rPr>
        <w:t>příslušnými vlastnostmi, nebo</w:t>
      </w:r>
    </w:p>
    <w:p w14:paraId="0516B08B" w14:textId="77777777" w:rsidR="00F132E1" w:rsidRPr="00701C83" w:rsidRDefault="00F132E1" w:rsidP="00F132E1">
      <w:pPr>
        <w:pStyle w:val="Odstavecseseznamem"/>
        <w:numPr>
          <w:ilvl w:val="0"/>
          <w:numId w:val="18"/>
        </w:numPr>
        <w:rPr>
          <w:color w:val="auto"/>
        </w:rPr>
      </w:pPr>
      <w:r w:rsidRPr="00701C83">
        <w:rPr>
          <w:color w:val="auto"/>
        </w:rPr>
        <w:t>jiným, v Plánu realizace BIM (BEP) popsaným způsobem.</w:t>
      </w:r>
    </w:p>
    <w:p w14:paraId="527F86BB" w14:textId="13823715" w:rsidR="00F132E1" w:rsidRPr="00056BA2" w:rsidRDefault="00F132E1" w:rsidP="00F132E1">
      <w:pPr>
        <w:pStyle w:val="Nadpis2"/>
        <w:rPr>
          <w:color w:val="auto"/>
        </w:rPr>
      </w:pPr>
      <w:bookmarkStart w:id="83" w:name="_Toc83987537"/>
      <w:bookmarkStart w:id="84" w:name="_Toc110441784"/>
      <w:r w:rsidRPr="00056BA2">
        <w:rPr>
          <w:caps w:val="0"/>
        </w:rPr>
        <w:t xml:space="preserve">Požadavky na prostorovou příslušnost </w:t>
      </w:r>
      <w:r w:rsidR="00B24F68">
        <w:rPr>
          <w:caps w:val="0"/>
        </w:rPr>
        <w:t>D</w:t>
      </w:r>
      <w:r w:rsidRPr="00056BA2">
        <w:rPr>
          <w:caps w:val="0"/>
        </w:rPr>
        <w:t xml:space="preserve">atových objektů </w:t>
      </w:r>
      <w:proofErr w:type="gramStart"/>
      <w:r w:rsidRPr="00056BA2">
        <w:rPr>
          <w:caps w:val="0"/>
        </w:rPr>
        <w:t xml:space="preserve">DIMS  </w:t>
      </w:r>
      <w:r w:rsidRPr="00056BA2">
        <w:rPr>
          <w:caps w:val="0"/>
        </w:rPr>
        <w:tab/>
      </w:r>
      <w:proofErr w:type="gramEnd"/>
      <w:r w:rsidRPr="00056BA2">
        <w:rPr>
          <w:caps w:val="0"/>
        </w:rPr>
        <w:t>(prostorová vazba)</w:t>
      </w:r>
      <w:bookmarkEnd w:id="83"/>
      <w:bookmarkEnd w:id="84"/>
    </w:p>
    <w:p w14:paraId="0160A3A8" w14:textId="77777777" w:rsidR="00F132E1" w:rsidRPr="00056BA2" w:rsidRDefault="00F132E1" w:rsidP="00F132E1">
      <w:r w:rsidRPr="00056BA2">
        <w:t xml:space="preserve">Všechny modelované Datové objekty musí být v DIMS přiřazeny k příslušnému stavebnímu objektu, provoznímu souboru, prostoru, místnosti, podlaží, budově a staveništi, </w:t>
      </w:r>
      <w:r>
        <w:t xml:space="preserve">dle relevance tak, </w:t>
      </w:r>
      <w:r w:rsidRPr="00056BA2">
        <w:t xml:space="preserve">aby byly co nejpřesněji zachyceny prostorové vazby. </w:t>
      </w:r>
    </w:p>
    <w:p w14:paraId="737310D6" w14:textId="77777777" w:rsidR="00F132E1" w:rsidRPr="00056BA2" w:rsidRDefault="00F132E1" w:rsidP="00F132E1">
      <w:r w:rsidRPr="00056BA2">
        <w:t>Objednatel zde zdůrazňuje povinnost provést tuto vazbu i pro technické zařízení budovy včetně koncových prvků, pro mobiliář, vybavení i nábytek.</w:t>
      </w:r>
    </w:p>
    <w:p w14:paraId="2059D369" w14:textId="77777777" w:rsidR="00F132E1" w:rsidRPr="00056BA2" w:rsidRDefault="00F132E1" w:rsidP="00F132E1">
      <w:r w:rsidRPr="00056BA2">
        <w:t>U DIMS v nativním formátu to musí být řešeno:</w:t>
      </w:r>
    </w:p>
    <w:p w14:paraId="3110374A" w14:textId="77777777" w:rsidR="00F132E1" w:rsidRPr="00056BA2" w:rsidRDefault="00F132E1" w:rsidP="00F132E1">
      <w:pPr>
        <w:pStyle w:val="Odstavecseseznamem"/>
        <w:numPr>
          <w:ilvl w:val="0"/>
          <w:numId w:val="19"/>
        </w:numPr>
      </w:pPr>
      <w:r w:rsidRPr="00056BA2">
        <w:t>funkčností SW, která modelovaný objekt automaticky provazuje s těmito abstraktními prostorovými objekty (preferované řešení), nebo</w:t>
      </w:r>
    </w:p>
    <w:p w14:paraId="5625EB0C" w14:textId="77777777" w:rsidR="00F132E1" w:rsidRPr="00056BA2" w:rsidRDefault="00F132E1" w:rsidP="00F132E1">
      <w:pPr>
        <w:pStyle w:val="Odstavecseseznamem"/>
        <w:numPr>
          <w:ilvl w:val="0"/>
          <w:numId w:val="19"/>
        </w:numPr>
      </w:pPr>
      <w:r w:rsidRPr="00056BA2">
        <w:t>příslušnými vlastnostmi uvádějících prostorovou příslušnost.</w:t>
      </w:r>
    </w:p>
    <w:p w14:paraId="07B70B0C" w14:textId="77777777" w:rsidR="00F132E1" w:rsidRPr="00056BA2" w:rsidRDefault="00F132E1" w:rsidP="00F132E1">
      <w:pPr>
        <w:rPr>
          <w:color w:val="auto"/>
        </w:rPr>
      </w:pPr>
      <w:r w:rsidRPr="00056BA2">
        <w:rPr>
          <w:color w:val="auto"/>
        </w:rPr>
        <w:t>U DIMS ve formátu IFC to musí být řešeno:</w:t>
      </w:r>
    </w:p>
    <w:p w14:paraId="142F7D1D" w14:textId="77777777" w:rsidR="00F132E1" w:rsidRPr="00056BA2" w:rsidRDefault="00F132E1" w:rsidP="00F132E1">
      <w:pPr>
        <w:pStyle w:val="Odstavecseseznamem"/>
        <w:numPr>
          <w:ilvl w:val="0"/>
          <w:numId w:val="20"/>
        </w:numPr>
        <w:rPr>
          <w:color w:val="auto"/>
        </w:rPr>
      </w:pPr>
      <w:r w:rsidRPr="00056BA2">
        <w:rPr>
          <w:color w:val="auto"/>
        </w:rPr>
        <w:lastRenderedPageBreak/>
        <w:t xml:space="preserve">objektivizovaným vztahem </w:t>
      </w:r>
      <w:proofErr w:type="spellStart"/>
      <w:r w:rsidRPr="00056BA2">
        <w:rPr>
          <w:color w:val="auto"/>
        </w:rPr>
        <w:t>IfcRelContainedInSpatialStructure</w:t>
      </w:r>
      <w:proofErr w:type="spellEnd"/>
      <w:r w:rsidRPr="00056BA2">
        <w:rPr>
          <w:color w:val="auto"/>
        </w:rPr>
        <w:t xml:space="preserve"> atributu </w:t>
      </w:r>
      <w:proofErr w:type="spellStart"/>
      <w:r w:rsidRPr="00056BA2">
        <w:rPr>
          <w:color w:val="auto"/>
        </w:rPr>
        <w:t>ContainedInStructure</w:t>
      </w:r>
      <w:proofErr w:type="spellEnd"/>
      <w:r w:rsidRPr="00056BA2">
        <w:rPr>
          <w:color w:val="auto"/>
        </w:rPr>
        <w:t xml:space="preserve"> (preferované řešení), nebo</w:t>
      </w:r>
    </w:p>
    <w:p w14:paraId="7CDF8C63" w14:textId="77777777" w:rsidR="00F132E1" w:rsidRPr="00056BA2" w:rsidRDefault="00F132E1" w:rsidP="00F132E1">
      <w:pPr>
        <w:pStyle w:val="Odstavecseseznamem"/>
        <w:numPr>
          <w:ilvl w:val="0"/>
          <w:numId w:val="20"/>
        </w:numPr>
        <w:rPr>
          <w:color w:val="auto"/>
        </w:rPr>
      </w:pPr>
      <w:r w:rsidRPr="00056BA2">
        <w:rPr>
          <w:color w:val="auto"/>
        </w:rPr>
        <w:t>příslušnými vlastnostmi, nebo</w:t>
      </w:r>
    </w:p>
    <w:p w14:paraId="27199D6A" w14:textId="77777777" w:rsidR="00F132E1" w:rsidRPr="00056BA2" w:rsidRDefault="00F132E1" w:rsidP="00F132E1">
      <w:pPr>
        <w:pStyle w:val="Odstavecseseznamem"/>
        <w:numPr>
          <w:ilvl w:val="0"/>
          <w:numId w:val="20"/>
        </w:numPr>
        <w:rPr>
          <w:color w:val="auto"/>
        </w:rPr>
      </w:pPr>
      <w:r w:rsidRPr="00056BA2">
        <w:rPr>
          <w:color w:val="auto"/>
        </w:rPr>
        <w:t>jiným, v Plánu realizace BIM (BEP) popsaným způsobem.</w:t>
      </w:r>
    </w:p>
    <w:p w14:paraId="086B7AFA" w14:textId="2468E44D" w:rsidR="00D15110" w:rsidRDefault="00D15110" w:rsidP="00D15110">
      <w:pPr>
        <w:pStyle w:val="Odstavecseseznamem"/>
        <w:shd w:val="clear" w:color="auto" w:fill="FFFFFF"/>
        <w:spacing w:after="0" w:line="240" w:lineRule="auto"/>
        <w:ind w:left="1233" w:right="0" w:firstLine="0"/>
        <w:jc w:val="left"/>
      </w:pPr>
    </w:p>
    <w:p w14:paraId="670B1DE2" w14:textId="308664FB" w:rsidR="00975557" w:rsidRDefault="00975557" w:rsidP="00D15110">
      <w:pPr>
        <w:pStyle w:val="Odstavecseseznamem"/>
        <w:shd w:val="clear" w:color="auto" w:fill="FFFFFF"/>
        <w:spacing w:after="0" w:line="240" w:lineRule="auto"/>
        <w:ind w:left="1233" w:right="0" w:firstLine="0"/>
        <w:jc w:val="left"/>
      </w:pPr>
    </w:p>
    <w:p w14:paraId="684B6C81" w14:textId="77777777" w:rsidR="00975557" w:rsidRPr="009E5F2A" w:rsidRDefault="00975557" w:rsidP="00975557">
      <w:pPr>
        <w:rPr>
          <w:rFonts w:ascii="Ubuntu" w:hAnsi="Ubuntu"/>
        </w:rPr>
      </w:pPr>
      <w:r w:rsidRPr="009E5F2A">
        <w:rPr>
          <w:rFonts w:ascii="Ubuntu" w:hAnsi="Ubuntu" w:cs="Calibri"/>
          <w:i/>
          <w:iCs/>
          <w:sz w:val="18"/>
          <w:szCs w:val="18"/>
          <w:shd w:val="clear" w:color="auto" w:fill="FFFFFF"/>
        </w:rPr>
        <w:t>Tento dokument byl vytvořen na základě standardů SFDI a ČAS pro účely projektu a jedná se o autorské dílo zpracovatele. Není dovoleno tento text, ani jeho části, vyjma použití na projektu, upravovat, kopírovat nebo jakkoli měnit bez souhlasu autora.</w:t>
      </w:r>
    </w:p>
    <w:p w14:paraId="2EDCD105" w14:textId="77777777" w:rsidR="00975557" w:rsidRPr="00A7570E" w:rsidRDefault="00975557" w:rsidP="00D15110">
      <w:pPr>
        <w:pStyle w:val="Odstavecseseznamem"/>
        <w:shd w:val="clear" w:color="auto" w:fill="FFFFFF"/>
        <w:spacing w:after="0" w:line="240" w:lineRule="auto"/>
        <w:ind w:left="1233" w:right="0" w:firstLine="0"/>
        <w:jc w:val="left"/>
      </w:pPr>
    </w:p>
    <w:sectPr w:rsidR="00975557" w:rsidRPr="00A7570E" w:rsidSect="00E459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701" w:right="1134" w:bottom="170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D159B" w14:textId="77777777" w:rsidR="00B257A7" w:rsidRDefault="00B257A7" w:rsidP="003E11FB">
      <w:r>
        <w:separator/>
      </w:r>
    </w:p>
  </w:endnote>
  <w:endnote w:type="continuationSeparator" w:id="0">
    <w:p w14:paraId="73BF2018" w14:textId="77777777" w:rsidR="00B257A7" w:rsidRDefault="00B257A7" w:rsidP="003E11FB">
      <w:r>
        <w:continuationSeparator/>
      </w:r>
    </w:p>
  </w:endnote>
  <w:endnote w:type="continuationNotice" w:id="1">
    <w:p w14:paraId="416393E6" w14:textId="77777777" w:rsidR="00B257A7" w:rsidRDefault="00B257A7" w:rsidP="003E1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Základní tex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imes New Roman (Nadpis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">
    <w:altName w:val="Ubuntu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2ADF8" w14:textId="77777777" w:rsidR="006E7901" w:rsidRDefault="006E7901" w:rsidP="003E11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A0A9" w14:textId="674C8680" w:rsidR="00BD6069" w:rsidRDefault="00BD6069" w:rsidP="003E11FB">
    <w:pPr>
      <w:pStyle w:val="Zpat"/>
    </w:pPr>
  </w:p>
  <w:p w14:paraId="5C3A5D7E" w14:textId="76ED6C6F" w:rsidR="00BD6069" w:rsidRDefault="00BD6069" w:rsidP="003E11FB">
    <w:pPr>
      <w:pStyle w:val="Zpat"/>
    </w:pPr>
  </w:p>
  <w:p w14:paraId="46218C68" w14:textId="343DBCFB" w:rsidR="00BD6069" w:rsidRDefault="00BD6069" w:rsidP="003E11FB">
    <w:pPr>
      <w:pStyle w:val="Zpat"/>
    </w:pPr>
  </w:p>
  <w:p w14:paraId="10143F43" w14:textId="77777777" w:rsidR="00581894" w:rsidRDefault="00581894" w:rsidP="003E11FB">
    <w:pPr>
      <w:pStyle w:val="Zpat"/>
      <w:rPr>
        <w:noProof/>
      </w:rPr>
    </w:pPr>
  </w:p>
  <w:p w14:paraId="73CB99C5" w14:textId="77777777" w:rsidR="00E63D78" w:rsidRDefault="00E63D78" w:rsidP="003E11F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1A85C" w14:textId="77777777" w:rsidR="006E7901" w:rsidRDefault="006E7901" w:rsidP="003E11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0DCF8" w14:textId="77777777" w:rsidR="00B257A7" w:rsidRDefault="00B257A7" w:rsidP="003E11FB">
      <w:r>
        <w:separator/>
      </w:r>
    </w:p>
  </w:footnote>
  <w:footnote w:type="continuationSeparator" w:id="0">
    <w:p w14:paraId="3C79B0A4" w14:textId="77777777" w:rsidR="00B257A7" w:rsidRDefault="00B257A7" w:rsidP="003E11FB">
      <w:r>
        <w:continuationSeparator/>
      </w:r>
    </w:p>
  </w:footnote>
  <w:footnote w:type="continuationNotice" w:id="1">
    <w:p w14:paraId="24C3ED0F" w14:textId="77777777" w:rsidR="00B257A7" w:rsidRDefault="00B257A7" w:rsidP="003E11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1F8FF" w14:textId="77777777" w:rsidR="0001231A" w:rsidRDefault="00BD6069" w:rsidP="003E11FB">
    <w:pPr>
      <w:pStyle w:val="Zhlav"/>
    </w:pPr>
    <w:r>
      <w:rPr>
        <w:noProof/>
      </w:rPr>
      <w:drawing>
        <wp:anchor distT="0" distB="0" distL="114300" distR="114300" simplePos="0" relativeHeight="251658241" behindDoc="1" locked="0" layoutInCell="0" allowOverlap="1" wp14:anchorId="20644344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4" name="Obrázek 14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80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6F2F" w14:textId="288C9506" w:rsidR="0001231A" w:rsidRDefault="0001231A" w:rsidP="003E11FB">
    <w:pPr>
      <w:pStyle w:val="Zhlav"/>
      <w:rPr>
        <w:noProof/>
      </w:rPr>
    </w:pPr>
  </w:p>
  <w:p w14:paraId="14F835D1" w14:textId="77777777" w:rsidR="00E63D78" w:rsidRDefault="00E63D78" w:rsidP="003E11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43C40" w14:textId="77777777" w:rsidR="0001231A" w:rsidRDefault="00BD6069" w:rsidP="003E11FB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0" allowOverlap="1" wp14:anchorId="53109C77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8" name="Obrázek 18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79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2955"/>
    <w:multiLevelType w:val="hybridMultilevel"/>
    <w:tmpl w:val="B524ABA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" w15:restartNumberingAfterBreak="0">
    <w:nsid w:val="18860756"/>
    <w:multiLevelType w:val="hybridMultilevel"/>
    <w:tmpl w:val="4C92E568"/>
    <w:lvl w:ilvl="0" w:tplc="7B108BC6">
      <w:start w:val="1"/>
      <w:numFmt w:val="lowerLetter"/>
      <w:lvlText w:val="%1)"/>
      <w:lvlJc w:val="left"/>
      <w:pPr>
        <w:ind w:left="128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8658AC">
      <w:start w:val="1"/>
      <w:numFmt w:val="lowerLetter"/>
      <w:lvlText w:val="%2"/>
      <w:lvlJc w:val="left"/>
      <w:pPr>
        <w:ind w:left="19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182C16">
      <w:start w:val="1"/>
      <w:numFmt w:val="lowerRoman"/>
      <w:lvlText w:val="%3"/>
      <w:lvlJc w:val="left"/>
      <w:pPr>
        <w:ind w:left="26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423322">
      <w:start w:val="1"/>
      <w:numFmt w:val="decimal"/>
      <w:lvlText w:val="%4"/>
      <w:lvlJc w:val="left"/>
      <w:pPr>
        <w:ind w:left="33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1449D2">
      <w:start w:val="1"/>
      <w:numFmt w:val="lowerLetter"/>
      <w:lvlText w:val="%5"/>
      <w:lvlJc w:val="left"/>
      <w:pPr>
        <w:ind w:left="411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E1080">
      <w:start w:val="1"/>
      <w:numFmt w:val="lowerRoman"/>
      <w:lvlText w:val="%6"/>
      <w:lvlJc w:val="left"/>
      <w:pPr>
        <w:ind w:left="483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8613C0">
      <w:start w:val="1"/>
      <w:numFmt w:val="decimal"/>
      <w:lvlText w:val="%7"/>
      <w:lvlJc w:val="left"/>
      <w:pPr>
        <w:ind w:left="55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78CF2E">
      <w:start w:val="1"/>
      <w:numFmt w:val="lowerLetter"/>
      <w:lvlText w:val="%8"/>
      <w:lvlJc w:val="left"/>
      <w:pPr>
        <w:ind w:left="62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E61A4C">
      <w:start w:val="1"/>
      <w:numFmt w:val="lowerRoman"/>
      <w:lvlText w:val="%9"/>
      <w:lvlJc w:val="left"/>
      <w:pPr>
        <w:ind w:left="69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DD7A33"/>
    <w:multiLevelType w:val="hybridMultilevel"/>
    <w:tmpl w:val="AB0096BC"/>
    <w:lvl w:ilvl="0" w:tplc="04050017">
      <w:start w:val="1"/>
      <w:numFmt w:val="lowerLetter"/>
      <w:lvlText w:val="%1)"/>
      <w:lvlJc w:val="lef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3" w15:restartNumberingAfterBreak="0">
    <w:nsid w:val="1C203F48"/>
    <w:multiLevelType w:val="hybridMultilevel"/>
    <w:tmpl w:val="C062E0A2"/>
    <w:lvl w:ilvl="0" w:tplc="04050017">
      <w:start w:val="1"/>
      <w:numFmt w:val="lowerLetter"/>
      <w:lvlText w:val="%1)"/>
      <w:lvlJc w:val="lef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4" w15:restartNumberingAfterBreak="0">
    <w:nsid w:val="1D9A412B"/>
    <w:multiLevelType w:val="multilevel"/>
    <w:tmpl w:val="8034CA4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DF029C1"/>
    <w:multiLevelType w:val="hybridMultilevel"/>
    <w:tmpl w:val="115678B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6" w15:restartNumberingAfterBreak="0">
    <w:nsid w:val="20C258C0"/>
    <w:multiLevelType w:val="hybridMultilevel"/>
    <w:tmpl w:val="F7507EC6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7" w15:restartNumberingAfterBreak="0">
    <w:nsid w:val="28976B9F"/>
    <w:multiLevelType w:val="hybridMultilevel"/>
    <w:tmpl w:val="16200C36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8" w15:restartNumberingAfterBreak="0">
    <w:nsid w:val="2B202E21"/>
    <w:multiLevelType w:val="multilevel"/>
    <w:tmpl w:val="D4FA1A6C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8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 w15:restartNumberingAfterBreak="0">
    <w:nsid w:val="2D240B8D"/>
    <w:multiLevelType w:val="hybridMultilevel"/>
    <w:tmpl w:val="97E6BF8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0" w15:restartNumberingAfterBreak="0">
    <w:nsid w:val="2F8A0A1D"/>
    <w:multiLevelType w:val="hybridMultilevel"/>
    <w:tmpl w:val="69C04D20"/>
    <w:lvl w:ilvl="0" w:tplc="5284053C">
      <w:start w:val="1"/>
      <w:numFmt w:val="lowerLetter"/>
      <w:lvlText w:val="%1)"/>
      <w:lvlJc w:val="left"/>
      <w:pPr>
        <w:ind w:left="128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AE726A">
      <w:start w:val="1"/>
      <w:numFmt w:val="lowerLetter"/>
      <w:lvlText w:val="%2"/>
      <w:lvlJc w:val="left"/>
      <w:pPr>
        <w:ind w:left="19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BE8220">
      <w:start w:val="1"/>
      <w:numFmt w:val="lowerRoman"/>
      <w:lvlText w:val="%3"/>
      <w:lvlJc w:val="left"/>
      <w:pPr>
        <w:ind w:left="26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363F98">
      <w:start w:val="1"/>
      <w:numFmt w:val="decimal"/>
      <w:lvlText w:val="%4"/>
      <w:lvlJc w:val="left"/>
      <w:pPr>
        <w:ind w:left="33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F01864">
      <w:start w:val="1"/>
      <w:numFmt w:val="lowerLetter"/>
      <w:lvlText w:val="%5"/>
      <w:lvlJc w:val="left"/>
      <w:pPr>
        <w:ind w:left="411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184918">
      <w:start w:val="1"/>
      <w:numFmt w:val="lowerRoman"/>
      <w:lvlText w:val="%6"/>
      <w:lvlJc w:val="left"/>
      <w:pPr>
        <w:ind w:left="483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B87406">
      <w:start w:val="1"/>
      <w:numFmt w:val="decimal"/>
      <w:lvlText w:val="%7"/>
      <w:lvlJc w:val="left"/>
      <w:pPr>
        <w:ind w:left="55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72657C">
      <w:start w:val="1"/>
      <w:numFmt w:val="lowerLetter"/>
      <w:lvlText w:val="%8"/>
      <w:lvlJc w:val="left"/>
      <w:pPr>
        <w:ind w:left="62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147FA4">
      <w:start w:val="1"/>
      <w:numFmt w:val="lowerRoman"/>
      <w:lvlText w:val="%9"/>
      <w:lvlJc w:val="left"/>
      <w:pPr>
        <w:ind w:left="69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340683E"/>
    <w:multiLevelType w:val="hybridMultilevel"/>
    <w:tmpl w:val="E13C5F0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2" w15:restartNumberingAfterBreak="0">
    <w:nsid w:val="3E41143F"/>
    <w:multiLevelType w:val="hybridMultilevel"/>
    <w:tmpl w:val="E9A0633A"/>
    <w:lvl w:ilvl="0" w:tplc="0405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3" w15:restartNumberingAfterBreak="0">
    <w:nsid w:val="43C81355"/>
    <w:multiLevelType w:val="hybridMultilevel"/>
    <w:tmpl w:val="93080C4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 w15:restartNumberingAfterBreak="0">
    <w:nsid w:val="43FA107C"/>
    <w:multiLevelType w:val="hybridMultilevel"/>
    <w:tmpl w:val="22CAE9E4"/>
    <w:lvl w:ilvl="0" w:tplc="040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5" w15:restartNumberingAfterBreak="0">
    <w:nsid w:val="47A43522"/>
    <w:multiLevelType w:val="hybridMultilevel"/>
    <w:tmpl w:val="2C9CCC5E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6" w15:restartNumberingAfterBreak="0">
    <w:nsid w:val="4ECD5424"/>
    <w:multiLevelType w:val="hybridMultilevel"/>
    <w:tmpl w:val="54EA2A9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 w15:restartNumberingAfterBreak="0">
    <w:nsid w:val="4F776040"/>
    <w:multiLevelType w:val="hybridMultilevel"/>
    <w:tmpl w:val="8644847E"/>
    <w:lvl w:ilvl="0" w:tplc="040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8" w15:restartNumberingAfterBreak="0">
    <w:nsid w:val="52AA7CC2"/>
    <w:multiLevelType w:val="hybridMultilevel"/>
    <w:tmpl w:val="EE9426D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9" w15:restartNumberingAfterBreak="0">
    <w:nsid w:val="55EA3AB5"/>
    <w:multiLevelType w:val="hybridMultilevel"/>
    <w:tmpl w:val="FE7A235C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0" w15:restartNumberingAfterBreak="0">
    <w:nsid w:val="57B505BD"/>
    <w:multiLevelType w:val="hybridMultilevel"/>
    <w:tmpl w:val="9AB8EC0E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1" w15:restartNumberingAfterBreak="0">
    <w:nsid w:val="57DC4BF9"/>
    <w:multiLevelType w:val="hybridMultilevel"/>
    <w:tmpl w:val="9E6623E8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2" w15:restartNumberingAfterBreak="0">
    <w:nsid w:val="5C8A722B"/>
    <w:multiLevelType w:val="hybridMultilevel"/>
    <w:tmpl w:val="61AA3A2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3" w15:restartNumberingAfterBreak="0">
    <w:nsid w:val="5CB83744"/>
    <w:multiLevelType w:val="hybridMultilevel"/>
    <w:tmpl w:val="FFFFFFFF"/>
    <w:lvl w:ilvl="0" w:tplc="F7483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6E3C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C2D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1CEE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AA0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CBD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B03C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76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EE9A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250D19"/>
    <w:multiLevelType w:val="hybridMultilevel"/>
    <w:tmpl w:val="CB643AC0"/>
    <w:lvl w:ilvl="0" w:tplc="68666EE6">
      <w:start w:val="1"/>
      <w:numFmt w:val="decimal"/>
      <w:lvlText w:val="%1)"/>
      <w:lvlJc w:val="left"/>
      <w:pPr>
        <w:ind w:left="122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4" w:hanging="360"/>
      </w:pPr>
    </w:lvl>
    <w:lvl w:ilvl="2" w:tplc="0405001B" w:tentative="1">
      <w:start w:val="1"/>
      <w:numFmt w:val="lowerRoman"/>
      <w:lvlText w:val="%3."/>
      <w:lvlJc w:val="right"/>
      <w:pPr>
        <w:ind w:left="2664" w:hanging="180"/>
      </w:pPr>
    </w:lvl>
    <w:lvl w:ilvl="3" w:tplc="0405000F" w:tentative="1">
      <w:start w:val="1"/>
      <w:numFmt w:val="decimal"/>
      <w:lvlText w:val="%4."/>
      <w:lvlJc w:val="left"/>
      <w:pPr>
        <w:ind w:left="3384" w:hanging="360"/>
      </w:pPr>
    </w:lvl>
    <w:lvl w:ilvl="4" w:tplc="04050019" w:tentative="1">
      <w:start w:val="1"/>
      <w:numFmt w:val="lowerLetter"/>
      <w:lvlText w:val="%5."/>
      <w:lvlJc w:val="left"/>
      <w:pPr>
        <w:ind w:left="4104" w:hanging="360"/>
      </w:pPr>
    </w:lvl>
    <w:lvl w:ilvl="5" w:tplc="0405001B" w:tentative="1">
      <w:start w:val="1"/>
      <w:numFmt w:val="lowerRoman"/>
      <w:lvlText w:val="%6."/>
      <w:lvlJc w:val="right"/>
      <w:pPr>
        <w:ind w:left="4824" w:hanging="180"/>
      </w:pPr>
    </w:lvl>
    <w:lvl w:ilvl="6" w:tplc="0405000F" w:tentative="1">
      <w:start w:val="1"/>
      <w:numFmt w:val="decimal"/>
      <w:lvlText w:val="%7."/>
      <w:lvlJc w:val="left"/>
      <w:pPr>
        <w:ind w:left="5544" w:hanging="360"/>
      </w:pPr>
    </w:lvl>
    <w:lvl w:ilvl="7" w:tplc="04050019" w:tentative="1">
      <w:start w:val="1"/>
      <w:numFmt w:val="lowerLetter"/>
      <w:lvlText w:val="%8."/>
      <w:lvlJc w:val="left"/>
      <w:pPr>
        <w:ind w:left="6264" w:hanging="360"/>
      </w:pPr>
    </w:lvl>
    <w:lvl w:ilvl="8" w:tplc="040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5" w15:restartNumberingAfterBreak="0">
    <w:nsid w:val="63F15970"/>
    <w:multiLevelType w:val="multilevel"/>
    <w:tmpl w:val="199E2ADA"/>
    <w:lvl w:ilvl="0">
      <w:start w:val="1"/>
      <w:numFmt w:val="decimal"/>
      <w:lvlText w:val="%1."/>
      <w:lvlJc w:val="left"/>
      <w:pPr>
        <w:ind w:left="502" w:hanging="360"/>
      </w:pPr>
      <w:rPr>
        <w:b/>
        <w:color w:val="auto"/>
        <w:sz w:val="26"/>
        <w:szCs w:val="26"/>
      </w:rPr>
    </w:lvl>
    <w:lvl w:ilvl="1">
      <w:start w:val="1"/>
      <w:numFmt w:val="decimal"/>
      <w:lvlText w:val="%1.%2"/>
      <w:lvlJc w:val="left"/>
      <w:pPr>
        <w:ind w:left="4404" w:hanging="576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71952673"/>
    <w:multiLevelType w:val="hybridMultilevel"/>
    <w:tmpl w:val="938A948E"/>
    <w:lvl w:ilvl="0" w:tplc="0405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num w:numId="1" w16cid:durableId="1693846377">
    <w:abstractNumId w:val="4"/>
  </w:num>
  <w:num w:numId="2" w16cid:durableId="1393579307">
    <w:abstractNumId w:val="8"/>
  </w:num>
  <w:num w:numId="3" w16cid:durableId="744961896">
    <w:abstractNumId w:val="2"/>
  </w:num>
  <w:num w:numId="4" w16cid:durableId="1256014989">
    <w:abstractNumId w:val="3"/>
  </w:num>
  <w:num w:numId="5" w16cid:durableId="382558544">
    <w:abstractNumId w:val="26"/>
  </w:num>
  <w:num w:numId="6" w16cid:durableId="59913416">
    <w:abstractNumId w:val="15"/>
  </w:num>
  <w:num w:numId="7" w16cid:durableId="778374784">
    <w:abstractNumId w:val="5"/>
  </w:num>
  <w:num w:numId="8" w16cid:durableId="2119253651">
    <w:abstractNumId w:val="18"/>
  </w:num>
  <w:num w:numId="9" w16cid:durableId="1938754444">
    <w:abstractNumId w:val="0"/>
  </w:num>
  <w:num w:numId="10" w16cid:durableId="1076172789">
    <w:abstractNumId w:val="19"/>
  </w:num>
  <w:num w:numId="11" w16cid:durableId="769081781">
    <w:abstractNumId w:val="10"/>
  </w:num>
  <w:num w:numId="12" w16cid:durableId="1268923872">
    <w:abstractNumId w:val="1"/>
  </w:num>
  <w:num w:numId="13" w16cid:durableId="591090053">
    <w:abstractNumId w:val="21"/>
  </w:num>
  <w:num w:numId="14" w16cid:durableId="1063676103">
    <w:abstractNumId w:val="11"/>
  </w:num>
  <w:num w:numId="15" w16cid:durableId="2108695576">
    <w:abstractNumId w:val="22"/>
  </w:num>
  <w:num w:numId="16" w16cid:durableId="6908707">
    <w:abstractNumId w:val="6"/>
  </w:num>
  <w:num w:numId="17" w16cid:durableId="386226557">
    <w:abstractNumId w:val="7"/>
  </w:num>
  <w:num w:numId="18" w16cid:durableId="1748918287">
    <w:abstractNumId w:val="13"/>
  </w:num>
  <w:num w:numId="19" w16cid:durableId="1308896852">
    <w:abstractNumId w:val="16"/>
  </w:num>
  <w:num w:numId="20" w16cid:durableId="1384251787">
    <w:abstractNumId w:val="20"/>
  </w:num>
  <w:num w:numId="21" w16cid:durableId="1112432618">
    <w:abstractNumId w:val="4"/>
  </w:num>
  <w:num w:numId="22" w16cid:durableId="494734153">
    <w:abstractNumId w:val="23"/>
  </w:num>
  <w:num w:numId="23" w16cid:durableId="1770349461">
    <w:abstractNumId w:val="25"/>
  </w:num>
  <w:num w:numId="24" w16cid:durableId="69087170">
    <w:abstractNumId w:val="12"/>
  </w:num>
  <w:num w:numId="25" w16cid:durableId="1686007993">
    <w:abstractNumId w:val="24"/>
  </w:num>
  <w:num w:numId="26" w16cid:durableId="255479192">
    <w:abstractNumId w:val="17"/>
  </w:num>
  <w:num w:numId="27" w16cid:durableId="1052922008">
    <w:abstractNumId w:val="14"/>
  </w:num>
  <w:num w:numId="28" w16cid:durableId="50529367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C2"/>
    <w:rsid w:val="00003969"/>
    <w:rsid w:val="00004B4B"/>
    <w:rsid w:val="000061D2"/>
    <w:rsid w:val="00011576"/>
    <w:rsid w:val="0001231A"/>
    <w:rsid w:val="00013BC1"/>
    <w:rsid w:val="0003198F"/>
    <w:rsid w:val="00032A29"/>
    <w:rsid w:val="00035657"/>
    <w:rsid w:val="00042EAA"/>
    <w:rsid w:val="000519AB"/>
    <w:rsid w:val="00061D41"/>
    <w:rsid w:val="00061EB0"/>
    <w:rsid w:val="00062498"/>
    <w:rsid w:val="000678A2"/>
    <w:rsid w:val="000707F3"/>
    <w:rsid w:val="0007546C"/>
    <w:rsid w:val="00084833"/>
    <w:rsid w:val="00093039"/>
    <w:rsid w:val="000979BF"/>
    <w:rsid w:val="000A77FF"/>
    <w:rsid w:val="000B22F2"/>
    <w:rsid w:val="000B5C48"/>
    <w:rsid w:val="000C15FE"/>
    <w:rsid w:val="000C1999"/>
    <w:rsid w:val="000C57D7"/>
    <w:rsid w:val="000D3435"/>
    <w:rsid w:val="000D3A8D"/>
    <w:rsid w:val="000E4516"/>
    <w:rsid w:val="0010484C"/>
    <w:rsid w:val="001055EC"/>
    <w:rsid w:val="001209AE"/>
    <w:rsid w:val="00122ECA"/>
    <w:rsid w:val="00134DD4"/>
    <w:rsid w:val="00144BF5"/>
    <w:rsid w:val="001450D2"/>
    <w:rsid w:val="00152526"/>
    <w:rsid w:val="00154BE4"/>
    <w:rsid w:val="00154EE9"/>
    <w:rsid w:val="0015729C"/>
    <w:rsid w:val="00157ED8"/>
    <w:rsid w:val="00167C2E"/>
    <w:rsid w:val="0017205A"/>
    <w:rsid w:val="001740D6"/>
    <w:rsid w:val="00176374"/>
    <w:rsid w:val="0017650C"/>
    <w:rsid w:val="00180687"/>
    <w:rsid w:val="00190F31"/>
    <w:rsid w:val="001912DC"/>
    <w:rsid w:val="00191F30"/>
    <w:rsid w:val="001A0241"/>
    <w:rsid w:val="001A5F93"/>
    <w:rsid w:val="001B4A58"/>
    <w:rsid w:val="001B6B31"/>
    <w:rsid w:val="001C2F74"/>
    <w:rsid w:val="001C555B"/>
    <w:rsid w:val="001C5E12"/>
    <w:rsid w:val="001C7494"/>
    <w:rsid w:val="001D1A85"/>
    <w:rsid w:val="001D25AF"/>
    <w:rsid w:val="001D3A3D"/>
    <w:rsid w:val="001D7140"/>
    <w:rsid w:val="001E0E12"/>
    <w:rsid w:val="001F32A7"/>
    <w:rsid w:val="001F35C7"/>
    <w:rsid w:val="001F6402"/>
    <w:rsid w:val="001F6A40"/>
    <w:rsid w:val="00205FE7"/>
    <w:rsid w:val="00207B7B"/>
    <w:rsid w:val="002165FD"/>
    <w:rsid w:val="00217C6E"/>
    <w:rsid w:val="00225037"/>
    <w:rsid w:val="00240419"/>
    <w:rsid w:val="0025547F"/>
    <w:rsid w:val="00260034"/>
    <w:rsid w:val="0026266D"/>
    <w:rsid w:val="002673DB"/>
    <w:rsid w:val="0027036C"/>
    <w:rsid w:val="00271DEC"/>
    <w:rsid w:val="002743B6"/>
    <w:rsid w:val="0027588C"/>
    <w:rsid w:val="0028209D"/>
    <w:rsid w:val="0028694C"/>
    <w:rsid w:val="00292346"/>
    <w:rsid w:val="00297A5D"/>
    <w:rsid w:val="002E2FA2"/>
    <w:rsid w:val="002E3E46"/>
    <w:rsid w:val="002E53F5"/>
    <w:rsid w:val="002E69D6"/>
    <w:rsid w:val="00301ADA"/>
    <w:rsid w:val="00303611"/>
    <w:rsid w:val="00303D7E"/>
    <w:rsid w:val="00305264"/>
    <w:rsid w:val="00305907"/>
    <w:rsid w:val="00305CCE"/>
    <w:rsid w:val="00307111"/>
    <w:rsid w:val="00311DC0"/>
    <w:rsid w:val="00316A46"/>
    <w:rsid w:val="00317239"/>
    <w:rsid w:val="00317FA5"/>
    <w:rsid w:val="00321291"/>
    <w:rsid w:val="00321547"/>
    <w:rsid w:val="003314CF"/>
    <w:rsid w:val="0034334B"/>
    <w:rsid w:val="0034711C"/>
    <w:rsid w:val="00353FA5"/>
    <w:rsid w:val="003553B5"/>
    <w:rsid w:val="00360B1A"/>
    <w:rsid w:val="00364B77"/>
    <w:rsid w:val="003700F1"/>
    <w:rsid w:val="00371063"/>
    <w:rsid w:val="003767BE"/>
    <w:rsid w:val="003828C7"/>
    <w:rsid w:val="00383E30"/>
    <w:rsid w:val="00384EAD"/>
    <w:rsid w:val="00390D47"/>
    <w:rsid w:val="0039110A"/>
    <w:rsid w:val="00392A88"/>
    <w:rsid w:val="003A4E1F"/>
    <w:rsid w:val="003A787A"/>
    <w:rsid w:val="003A792C"/>
    <w:rsid w:val="003B0587"/>
    <w:rsid w:val="003B5EF0"/>
    <w:rsid w:val="003C08E4"/>
    <w:rsid w:val="003C31EF"/>
    <w:rsid w:val="003C4022"/>
    <w:rsid w:val="003D06DC"/>
    <w:rsid w:val="003D1FDB"/>
    <w:rsid w:val="003E11FB"/>
    <w:rsid w:val="003F4BE1"/>
    <w:rsid w:val="003F5626"/>
    <w:rsid w:val="003F6C62"/>
    <w:rsid w:val="004062D4"/>
    <w:rsid w:val="004121E9"/>
    <w:rsid w:val="00423C0E"/>
    <w:rsid w:val="00423EC7"/>
    <w:rsid w:val="00430F0B"/>
    <w:rsid w:val="0043142E"/>
    <w:rsid w:val="00434B4F"/>
    <w:rsid w:val="00435ED4"/>
    <w:rsid w:val="004377A3"/>
    <w:rsid w:val="00440AF5"/>
    <w:rsid w:val="00442058"/>
    <w:rsid w:val="0044345A"/>
    <w:rsid w:val="004565D8"/>
    <w:rsid w:val="00457245"/>
    <w:rsid w:val="00463C58"/>
    <w:rsid w:val="00465C0C"/>
    <w:rsid w:val="00466B66"/>
    <w:rsid w:val="004727A4"/>
    <w:rsid w:val="004764DE"/>
    <w:rsid w:val="00476ECA"/>
    <w:rsid w:val="00481C43"/>
    <w:rsid w:val="00486B98"/>
    <w:rsid w:val="0048713C"/>
    <w:rsid w:val="00492022"/>
    <w:rsid w:val="0049264E"/>
    <w:rsid w:val="00492C69"/>
    <w:rsid w:val="004A1012"/>
    <w:rsid w:val="004A405F"/>
    <w:rsid w:val="004B0459"/>
    <w:rsid w:val="004B52BF"/>
    <w:rsid w:val="004B7D0D"/>
    <w:rsid w:val="004C29B5"/>
    <w:rsid w:val="004C39A6"/>
    <w:rsid w:val="004C6B6E"/>
    <w:rsid w:val="004E1259"/>
    <w:rsid w:val="004E1435"/>
    <w:rsid w:val="004E2E0E"/>
    <w:rsid w:val="004E5602"/>
    <w:rsid w:val="004F1628"/>
    <w:rsid w:val="004F1D0A"/>
    <w:rsid w:val="004F33DA"/>
    <w:rsid w:val="00502D9D"/>
    <w:rsid w:val="005175F5"/>
    <w:rsid w:val="005224DB"/>
    <w:rsid w:val="0052772D"/>
    <w:rsid w:val="00531FB2"/>
    <w:rsid w:val="00541032"/>
    <w:rsid w:val="005412C4"/>
    <w:rsid w:val="00547664"/>
    <w:rsid w:val="00560977"/>
    <w:rsid w:val="00567911"/>
    <w:rsid w:val="00572071"/>
    <w:rsid w:val="005778DA"/>
    <w:rsid w:val="00581894"/>
    <w:rsid w:val="00586293"/>
    <w:rsid w:val="00586CEE"/>
    <w:rsid w:val="0059052C"/>
    <w:rsid w:val="005922ED"/>
    <w:rsid w:val="00596FBC"/>
    <w:rsid w:val="005A27F4"/>
    <w:rsid w:val="005A28C3"/>
    <w:rsid w:val="005B630E"/>
    <w:rsid w:val="005B6D78"/>
    <w:rsid w:val="005E068F"/>
    <w:rsid w:val="005E1E90"/>
    <w:rsid w:val="005E4EC9"/>
    <w:rsid w:val="005F75E5"/>
    <w:rsid w:val="0060016E"/>
    <w:rsid w:val="006006A6"/>
    <w:rsid w:val="00604DA2"/>
    <w:rsid w:val="00613342"/>
    <w:rsid w:val="006273E0"/>
    <w:rsid w:val="00631A54"/>
    <w:rsid w:val="0063210B"/>
    <w:rsid w:val="00632742"/>
    <w:rsid w:val="006329A0"/>
    <w:rsid w:val="006453E0"/>
    <w:rsid w:val="006470BD"/>
    <w:rsid w:val="00650FB3"/>
    <w:rsid w:val="0065541B"/>
    <w:rsid w:val="0066188D"/>
    <w:rsid w:val="00662542"/>
    <w:rsid w:val="006660A5"/>
    <w:rsid w:val="00675D7F"/>
    <w:rsid w:val="00675FF8"/>
    <w:rsid w:val="006822B7"/>
    <w:rsid w:val="00686265"/>
    <w:rsid w:val="00691687"/>
    <w:rsid w:val="0069306D"/>
    <w:rsid w:val="0069480B"/>
    <w:rsid w:val="00696F2D"/>
    <w:rsid w:val="0069702F"/>
    <w:rsid w:val="00697FBE"/>
    <w:rsid w:val="006A09E0"/>
    <w:rsid w:val="006A3456"/>
    <w:rsid w:val="006A5C24"/>
    <w:rsid w:val="006C270C"/>
    <w:rsid w:val="006D0C2A"/>
    <w:rsid w:val="006D3DB9"/>
    <w:rsid w:val="006D6E5C"/>
    <w:rsid w:val="006D796F"/>
    <w:rsid w:val="006E0C33"/>
    <w:rsid w:val="006E1BA8"/>
    <w:rsid w:val="006E4378"/>
    <w:rsid w:val="006E6269"/>
    <w:rsid w:val="006E7901"/>
    <w:rsid w:val="006F0286"/>
    <w:rsid w:val="006F160E"/>
    <w:rsid w:val="006F1929"/>
    <w:rsid w:val="006F568C"/>
    <w:rsid w:val="00700A6B"/>
    <w:rsid w:val="00707BDC"/>
    <w:rsid w:val="00713582"/>
    <w:rsid w:val="007139CA"/>
    <w:rsid w:val="00714EFF"/>
    <w:rsid w:val="00726317"/>
    <w:rsid w:val="00730B0D"/>
    <w:rsid w:val="00732894"/>
    <w:rsid w:val="00733ED7"/>
    <w:rsid w:val="00734E5B"/>
    <w:rsid w:val="00745B72"/>
    <w:rsid w:val="00746F78"/>
    <w:rsid w:val="00751CBA"/>
    <w:rsid w:val="0075275B"/>
    <w:rsid w:val="0076194B"/>
    <w:rsid w:val="0076275C"/>
    <w:rsid w:val="00764464"/>
    <w:rsid w:val="00767778"/>
    <w:rsid w:val="0077101F"/>
    <w:rsid w:val="007719F8"/>
    <w:rsid w:val="0077685A"/>
    <w:rsid w:val="0077795F"/>
    <w:rsid w:val="007827BB"/>
    <w:rsid w:val="007866A9"/>
    <w:rsid w:val="007871D1"/>
    <w:rsid w:val="00791D75"/>
    <w:rsid w:val="0079633D"/>
    <w:rsid w:val="007A5BFF"/>
    <w:rsid w:val="007A7469"/>
    <w:rsid w:val="007B1924"/>
    <w:rsid w:val="007C70C5"/>
    <w:rsid w:val="007D26AC"/>
    <w:rsid w:val="007E0FE4"/>
    <w:rsid w:val="007E28AC"/>
    <w:rsid w:val="007E743E"/>
    <w:rsid w:val="007F282F"/>
    <w:rsid w:val="008021F9"/>
    <w:rsid w:val="0080337E"/>
    <w:rsid w:val="00817DAE"/>
    <w:rsid w:val="0082010A"/>
    <w:rsid w:val="0082654E"/>
    <w:rsid w:val="008314AE"/>
    <w:rsid w:val="00836B85"/>
    <w:rsid w:val="008428B6"/>
    <w:rsid w:val="00844EA0"/>
    <w:rsid w:val="00850B9A"/>
    <w:rsid w:val="008565D9"/>
    <w:rsid w:val="008633F9"/>
    <w:rsid w:val="00865960"/>
    <w:rsid w:val="00865FDF"/>
    <w:rsid w:val="0086638A"/>
    <w:rsid w:val="008704CF"/>
    <w:rsid w:val="008717BE"/>
    <w:rsid w:val="00881FEC"/>
    <w:rsid w:val="0088258F"/>
    <w:rsid w:val="00887771"/>
    <w:rsid w:val="008953FF"/>
    <w:rsid w:val="008A0F9B"/>
    <w:rsid w:val="008A1AD6"/>
    <w:rsid w:val="008A2A60"/>
    <w:rsid w:val="008A75F0"/>
    <w:rsid w:val="008B0A9B"/>
    <w:rsid w:val="008C1DFA"/>
    <w:rsid w:val="008C4ED9"/>
    <w:rsid w:val="008C5E0C"/>
    <w:rsid w:val="008D040C"/>
    <w:rsid w:val="008D09EC"/>
    <w:rsid w:val="008D3BFE"/>
    <w:rsid w:val="008D6747"/>
    <w:rsid w:val="008E380E"/>
    <w:rsid w:val="008E5443"/>
    <w:rsid w:val="008E5933"/>
    <w:rsid w:val="008F289F"/>
    <w:rsid w:val="008F6D4D"/>
    <w:rsid w:val="00902A39"/>
    <w:rsid w:val="00904C25"/>
    <w:rsid w:val="00911122"/>
    <w:rsid w:val="009121AC"/>
    <w:rsid w:val="0091228B"/>
    <w:rsid w:val="00915076"/>
    <w:rsid w:val="00923454"/>
    <w:rsid w:val="009256A2"/>
    <w:rsid w:val="00930E81"/>
    <w:rsid w:val="00931C74"/>
    <w:rsid w:val="00932746"/>
    <w:rsid w:val="00937897"/>
    <w:rsid w:val="00943D6A"/>
    <w:rsid w:val="00955113"/>
    <w:rsid w:val="00975557"/>
    <w:rsid w:val="009766E6"/>
    <w:rsid w:val="00994AD9"/>
    <w:rsid w:val="00995D09"/>
    <w:rsid w:val="009A7665"/>
    <w:rsid w:val="009B0EC1"/>
    <w:rsid w:val="009B428D"/>
    <w:rsid w:val="009B4A61"/>
    <w:rsid w:val="009B4C6D"/>
    <w:rsid w:val="009B5B0A"/>
    <w:rsid w:val="009C13E2"/>
    <w:rsid w:val="009D0150"/>
    <w:rsid w:val="009D23CB"/>
    <w:rsid w:val="009D4CCF"/>
    <w:rsid w:val="009D6397"/>
    <w:rsid w:val="009E0590"/>
    <w:rsid w:val="009E165A"/>
    <w:rsid w:val="009F62AF"/>
    <w:rsid w:val="009F62CD"/>
    <w:rsid w:val="00A019C6"/>
    <w:rsid w:val="00A01F62"/>
    <w:rsid w:val="00A028D5"/>
    <w:rsid w:val="00A052CF"/>
    <w:rsid w:val="00A06BC4"/>
    <w:rsid w:val="00A07C15"/>
    <w:rsid w:val="00A1192F"/>
    <w:rsid w:val="00A14AA0"/>
    <w:rsid w:val="00A15329"/>
    <w:rsid w:val="00A17A56"/>
    <w:rsid w:val="00A210E7"/>
    <w:rsid w:val="00A224FA"/>
    <w:rsid w:val="00A26CE0"/>
    <w:rsid w:val="00A3029A"/>
    <w:rsid w:val="00A31D6C"/>
    <w:rsid w:val="00A33928"/>
    <w:rsid w:val="00A33D1F"/>
    <w:rsid w:val="00A402C6"/>
    <w:rsid w:val="00A51F0B"/>
    <w:rsid w:val="00A552B8"/>
    <w:rsid w:val="00A55BDC"/>
    <w:rsid w:val="00A57F0F"/>
    <w:rsid w:val="00A70F26"/>
    <w:rsid w:val="00A71690"/>
    <w:rsid w:val="00A730B1"/>
    <w:rsid w:val="00A7423E"/>
    <w:rsid w:val="00A7570E"/>
    <w:rsid w:val="00A820A9"/>
    <w:rsid w:val="00A86B75"/>
    <w:rsid w:val="00AA2190"/>
    <w:rsid w:val="00AA24E9"/>
    <w:rsid w:val="00AA360D"/>
    <w:rsid w:val="00AA3FB4"/>
    <w:rsid w:val="00AB4ABC"/>
    <w:rsid w:val="00AB73BB"/>
    <w:rsid w:val="00AB7BF2"/>
    <w:rsid w:val="00AC0C71"/>
    <w:rsid w:val="00AD6AB1"/>
    <w:rsid w:val="00AE2B9A"/>
    <w:rsid w:val="00AE3FAB"/>
    <w:rsid w:val="00AF10D8"/>
    <w:rsid w:val="00AF1524"/>
    <w:rsid w:val="00AF4740"/>
    <w:rsid w:val="00B00831"/>
    <w:rsid w:val="00B02D80"/>
    <w:rsid w:val="00B06326"/>
    <w:rsid w:val="00B07B10"/>
    <w:rsid w:val="00B1111D"/>
    <w:rsid w:val="00B130D4"/>
    <w:rsid w:val="00B24AA4"/>
    <w:rsid w:val="00B24D3F"/>
    <w:rsid w:val="00B24F68"/>
    <w:rsid w:val="00B257A7"/>
    <w:rsid w:val="00B35FEE"/>
    <w:rsid w:val="00B45279"/>
    <w:rsid w:val="00B45AB1"/>
    <w:rsid w:val="00B515BD"/>
    <w:rsid w:val="00B55D24"/>
    <w:rsid w:val="00B63B7E"/>
    <w:rsid w:val="00B74B66"/>
    <w:rsid w:val="00B74BD9"/>
    <w:rsid w:val="00B81B06"/>
    <w:rsid w:val="00B9629C"/>
    <w:rsid w:val="00BA4848"/>
    <w:rsid w:val="00BB6D1A"/>
    <w:rsid w:val="00BC3CB3"/>
    <w:rsid w:val="00BC73DB"/>
    <w:rsid w:val="00BD3666"/>
    <w:rsid w:val="00BD3CCE"/>
    <w:rsid w:val="00BD6069"/>
    <w:rsid w:val="00BE04FC"/>
    <w:rsid w:val="00BE18D0"/>
    <w:rsid w:val="00BE6985"/>
    <w:rsid w:val="00BF0321"/>
    <w:rsid w:val="00BF5F64"/>
    <w:rsid w:val="00BF658C"/>
    <w:rsid w:val="00C01FD3"/>
    <w:rsid w:val="00C0276C"/>
    <w:rsid w:val="00C02904"/>
    <w:rsid w:val="00C140FE"/>
    <w:rsid w:val="00C3246D"/>
    <w:rsid w:val="00C3409B"/>
    <w:rsid w:val="00C35FD4"/>
    <w:rsid w:val="00C36CB8"/>
    <w:rsid w:val="00C42BF0"/>
    <w:rsid w:val="00C4586A"/>
    <w:rsid w:val="00C47E9C"/>
    <w:rsid w:val="00C52DAC"/>
    <w:rsid w:val="00C56040"/>
    <w:rsid w:val="00C575F6"/>
    <w:rsid w:val="00C6624D"/>
    <w:rsid w:val="00C71F4D"/>
    <w:rsid w:val="00C768B1"/>
    <w:rsid w:val="00C80170"/>
    <w:rsid w:val="00C80CAB"/>
    <w:rsid w:val="00C864B5"/>
    <w:rsid w:val="00C923F5"/>
    <w:rsid w:val="00C927AD"/>
    <w:rsid w:val="00C955A4"/>
    <w:rsid w:val="00CA3466"/>
    <w:rsid w:val="00CA34B6"/>
    <w:rsid w:val="00CA5866"/>
    <w:rsid w:val="00CB04AB"/>
    <w:rsid w:val="00CB40F3"/>
    <w:rsid w:val="00CB45EC"/>
    <w:rsid w:val="00CC27BF"/>
    <w:rsid w:val="00CC6267"/>
    <w:rsid w:val="00CD115D"/>
    <w:rsid w:val="00CD27D7"/>
    <w:rsid w:val="00CD747C"/>
    <w:rsid w:val="00CE6F6A"/>
    <w:rsid w:val="00CF02DC"/>
    <w:rsid w:val="00CF78C3"/>
    <w:rsid w:val="00D01AE2"/>
    <w:rsid w:val="00D05958"/>
    <w:rsid w:val="00D05CFD"/>
    <w:rsid w:val="00D15110"/>
    <w:rsid w:val="00D15824"/>
    <w:rsid w:val="00D16170"/>
    <w:rsid w:val="00D17ADE"/>
    <w:rsid w:val="00D21065"/>
    <w:rsid w:val="00D22CF9"/>
    <w:rsid w:val="00D34E51"/>
    <w:rsid w:val="00D43614"/>
    <w:rsid w:val="00D445A7"/>
    <w:rsid w:val="00D462B1"/>
    <w:rsid w:val="00D52841"/>
    <w:rsid w:val="00D63E4B"/>
    <w:rsid w:val="00D70803"/>
    <w:rsid w:val="00D70F81"/>
    <w:rsid w:val="00D768C9"/>
    <w:rsid w:val="00D8005B"/>
    <w:rsid w:val="00D81218"/>
    <w:rsid w:val="00D82C80"/>
    <w:rsid w:val="00D830A6"/>
    <w:rsid w:val="00D8425C"/>
    <w:rsid w:val="00D86928"/>
    <w:rsid w:val="00D877A2"/>
    <w:rsid w:val="00D91BF5"/>
    <w:rsid w:val="00DA4D6D"/>
    <w:rsid w:val="00DB31C6"/>
    <w:rsid w:val="00DB36FE"/>
    <w:rsid w:val="00DB66E6"/>
    <w:rsid w:val="00DB6BB3"/>
    <w:rsid w:val="00DB6FC2"/>
    <w:rsid w:val="00DC10DE"/>
    <w:rsid w:val="00DC5375"/>
    <w:rsid w:val="00DD3681"/>
    <w:rsid w:val="00DD6681"/>
    <w:rsid w:val="00DE42B3"/>
    <w:rsid w:val="00DF0F94"/>
    <w:rsid w:val="00DF7B91"/>
    <w:rsid w:val="00E11A68"/>
    <w:rsid w:val="00E17839"/>
    <w:rsid w:val="00E202FA"/>
    <w:rsid w:val="00E23E52"/>
    <w:rsid w:val="00E2552D"/>
    <w:rsid w:val="00E35FE6"/>
    <w:rsid w:val="00E40EC8"/>
    <w:rsid w:val="00E459ED"/>
    <w:rsid w:val="00E45B2D"/>
    <w:rsid w:val="00E504D4"/>
    <w:rsid w:val="00E50D9C"/>
    <w:rsid w:val="00E52F73"/>
    <w:rsid w:val="00E538FF"/>
    <w:rsid w:val="00E54F82"/>
    <w:rsid w:val="00E56E11"/>
    <w:rsid w:val="00E6215C"/>
    <w:rsid w:val="00E63D78"/>
    <w:rsid w:val="00E65D4F"/>
    <w:rsid w:val="00E72F2E"/>
    <w:rsid w:val="00E73E4E"/>
    <w:rsid w:val="00E74317"/>
    <w:rsid w:val="00E85089"/>
    <w:rsid w:val="00E870AA"/>
    <w:rsid w:val="00E87AAB"/>
    <w:rsid w:val="00EB4937"/>
    <w:rsid w:val="00EB4FF5"/>
    <w:rsid w:val="00EC5426"/>
    <w:rsid w:val="00ED6607"/>
    <w:rsid w:val="00ED6BA2"/>
    <w:rsid w:val="00ED6C06"/>
    <w:rsid w:val="00EF1EF6"/>
    <w:rsid w:val="00EF5355"/>
    <w:rsid w:val="00F014E6"/>
    <w:rsid w:val="00F12087"/>
    <w:rsid w:val="00F132E1"/>
    <w:rsid w:val="00F13DCE"/>
    <w:rsid w:val="00F16748"/>
    <w:rsid w:val="00F256E9"/>
    <w:rsid w:val="00F25B10"/>
    <w:rsid w:val="00F268CE"/>
    <w:rsid w:val="00F35DA7"/>
    <w:rsid w:val="00F43094"/>
    <w:rsid w:val="00F5121E"/>
    <w:rsid w:val="00F52848"/>
    <w:rsid w:val="00F56BAA"/>
    <w:rsid w:val="00F6059C"/>
    <w:rsid w:val="00F73B70"/>
    <w:rsid w:val="00F84461"/>
    <w:rsid w:val="00F8730D"/>
    <w:rsid w:val="00F92904"/>
    <w:rsid w:val="00F92ACD"/>
    <w:rsid w:val="00F930E9"/>
    <w:rsid w:val="00F97278"/>
    <w:rsid w:val="00FB10D4"/>
    <w:rsid w:val="00FC41CE"/>
    <w:rsid w:val="00FC4CDF"/>
    <w:rsid w:val="00FD4135"/>
    <w:rsid w:val="00FE25BE"/>
    <w:rsid w:val="00FE261A"/>
    <w:rsid w:val="00FE5C84"/>
    <w:rsid w:val="00FF0AF7"/>
    <w:rsid w:val="00FF1A1D"/>
    <w:rsid w:val="62238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2DE35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ln">
    <w:name w:val="Normal"/>
    <w:qFormat/>
    <w:rsid w:val="003E11FB"/>
    <w:pPr>
      <w:spacing w:after="121" w:line="247" w:lineRule="auto"/>
      <w:ind w:left="874" w:right="2" w:hanging="10"/>
      <w:jc w:val="both"/>
    </w:pPr>
    <w:rPr>
      <w:rFonts w:cs="Times New Roman (Základní text"/>
      <w:color w:val="181717"/>
    </w:rPr>
  </w:style>
  <w:style w:type="paragraph" w:styleId="Nadpis1">
    <w:name w:val="heading 1"/>
    <w:next w:val="Normln"/>
    <w:link w:val="Nadpis1Char"/>
    <w:autoRedefine/>
    <w:qFormat/>
    <w:rsid w:val="001C2F74"/>
    <w:pPr>
      <w:numPr>
        <w:numId w:val="1"/>
      </w:numPr>
      <w:spacing w:after="120"/>
      <w:ind w:left="431" w:hanging="431"/>
      <w:outlineLvl w:val="0"/>
    </w:pPr>
    <w:rPr>
      <w:rFonts w:ascii="Arial" w:eastAsia="Times New Roman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541032"/>
    <w:pPr>
      <w:numPr>
        <w:ilvl w:val="1"/>
        <w:numId w:val="1"/>
      </w:numPr>
      <w:spacing w:before="100" w:beforeAutospacing="1" w:after="100" w:afterAutospacing="1"/>
      <w:jc w:val="left"/>
      <w:outlineLvl w:val="1"/>
    </w:pPr>
    <w:rPr>
      <w:rFonts w:eastAsiaTheme="majorEastAsia" w:cs="Times New Roman (Nadpisy CS)"/>
      <w:b/>
      <w:cap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E11FB"/>
    <w:pPr>
      <w:keepNext/>
      <w:keepLines/>
      <w:numPr>
        <w:ilvl w:val="2"/>
        <w:numId w:val="1"/>
      </w:numPr>
      <w:spacing w:before="40"/>
      <w:jc w:val="left"/>
      <w:outlineLvl w:val="2"/>
    </w:pPr>
    <w:rPr>
      <w:rFonts w:eastAsia="Arial" w:cstheme="minorHAnsi"/>
      <w:b/>
      <w:bCs/>
      <w:color w:val="auto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314A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auto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103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103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103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103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103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2F74"/>
    <w:rPr>
      <w:rFonts w:ascii="Arial" w:eastAsia="Times New Roman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41032"/>
    <w:rPr>
      <w:rFonts w:eastAsiaTheme="majorEastAsia" w:cs="Times New Roman (Nadpisy CS)"/>
      <w:b/>
      <w:caps/>
      <w:color w:val="181717"/>
      <w:sz w:val="26"/>
      <w:szCs w:val="26"/>
    </w:rPr>
  </w:style>
  <w:style w:type="paragraph" w:styleId="Bezmezer">
    <w:name w:val="No Spacing"/>
    <w:autoRedefine/>
    <w:uiPriority w:val="1"/>
    <w:qFormat/>
    <w:rsid w:val="00A7423E"/>
    <w:pPr>
      <w:spacing w:line="216" w:lineRule="auto"/>
      <w:jc w:val="center"/>
    </w:pPr>
    <w:rPr>
      <w:rFonts w:cs="Times New Roman (Základní text"/>
      <w:color w:val="000000" w:themeColor="text1"/>
      <w:sz w:val="26"/>
    </w:rPr>
  </w:style>
  <w:style w:type="paragraph" w:styleId="Zhlav">
    <w:name w:val="header"/>
    <w:basedOn w:val="Normln"/>
    <w:link w:val="Zhlav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31A"/>
    <w:rPr>
      <w:rFonts w:cs="Times New Roman (Základní text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31A"/>
    <w:rPr>
      <w:rFonts w:cs="Times New Roman (Základní text"/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60016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rsid w:val="0060016E"/>
    <w:rPr>
      <w:color w:val="605E5C"/>
      <w:shd w:val="clear" w:color="auto" w:fill="E1DFDD"/>
    </w:rPr>
  </w:style>
  <w:style w:type="paragraph" w:customStyle="1" w:styleId="Bezodstavcovhostylu">
    <w:name w:val="[Bez odstavcového stylu]"/>
    <w:rsid w:val="0018068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Odstavecseseznamem">
    <w:name w:val="List Paragraph"/>
    <w:basedOn w:val="Normln"/>
    <w:uiPriority w:val="34"/>
    <w:qFormat/>
    <w:rsid w:val="00E87AAB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9F62CD"/>
    <w:pPr>
      <w:spacing w:before="360" w:after="360"/>
      <w:ind w:left="0" w:firstLine="0"/>
      <w:jc w:val="left"/>
    </w:pPr>
    <w:rPr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smallCaps/>
      <w:sz w:val="22"/>
      <w:szCs w:val="22"/>
    </w:rPr>
  </w:style>
  <w:style w:type="paragraph" w:customStyle="1" w:styleId="text">
    <w:name w:val="text"/>
    <w:basedOn w:val="Normln"/>
    <w:qFormat/>
    <w:rsid w:val="00E538FF"/>
    <w:pPr>
      <w:widowControl w:val="0"/>
      <w:autoSpaceDE w:val="0"/>
      <w:autoSpaceDN w:val="0"/>
      <w:adjustRightInd w:val="0"/>
      <w:spacing w:before="227" w:line="260" w:lineRule="exact"/>
      <w:ind w:firstLine="851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Nadpis3b">
    <w:name w:val="Nadpis 3b"/>
    <w:basedOn w:val="Nadpis2"/>
    <w:link w:val="Nadpis3bChar"/>
    <w:qFormat/>
    <w:rsid w:val="00E538FF"/>
    <w:pPr>
      <w:tabs>
        <w:tab w:val="num" w:pos="720"/>
      </w:tabs>
      <w:spacing w:before="0" w:line="480" w:lineRule="auto"/>
      <w:ind w:left="720" w:hanging="720"/>
      <w:jc w:val="both"/>
    </w:pPr>
    <w:rPr>
      <w:rFonts w:ascii="Verdana" w:eastAsia="Times New Roman" w:hAnsi="Verdana" w:cs="Verdana"/>
      <w:bCs/>
      <w:caps w:val="0"/>
      <w:color w:val="00A0DE"/>
      <w:sz w:val="22"/>
      <w:szCs w:val="22"/>
      <w:lang w:eastAsia="cs-CZ"/>
    </w:rPr>
  </w:style>
  <w:style w:type="character" w:customStyle="1" w:styleId="Nadpis3bChar">
    <w:name w:val="Nadpis 3b Char"/>
    <w:basedOn w:val="Nadpis2Char"/>
    <w:link w:val="Nadpis3b"/>
    <w:rsid w:val="00E538FF"/>
    <w:rPr>
      <w:rFonts w:ascii="Verdana" w:eastAsia="Times New Roman" w:hAnsi="Verdana" w:cs="Verdana"/>
      <w:b/>
      <w:bCs/>
      <w:caps w:val="0"/>
      <w:color w:val="00A0DE"/>
      <w:sz w:val="22"/>
      <w:szCs w:val="22"/>
      <w:lang w:eastAsia="cs-CZ"/>
    </w:rPr>
  </w:style>
  <w:style w:type="paragraph" w:customStyle="1" w:styleId="hlavicka">
    <w:name w:val="hlavicka"/>
    <w:basedOn w:val="Normln"/>
    <w:qFormat/>
    <w:rsid w:val="00E538FF"/>
    <w:pPr>
      <w:widowControl w:val="0"/>
      <w:autoSpaceDE w:val="0"/>
      <w:autoSpaceDN w:val="0"/>
      <w:adjustRightInd w:val="0"/>
      <w:spacing w:line="240" w:lineRule="exact"/>
      <w:jc w:val="left"/>
    </w:pPr>
    <w:rPr>
      <w:rFonts w:ascii="Verdana" w:eastAsia="Times New Roman" w:hAnsi="Verdana" w:cs="Verdana"/>
      <w:b/>
      <w:color w:val="211D1E"/>
      <w:sz w:val="18"/>
      <w:szCs w:val="20"/>
      <w:lang w:eastAsia="cs-CZ"/>
    </w:rPr>
  </w:style>
  <w:style w:type="paragraph" w:customStyle="1" w:styleId="Styl1">
    <w:name w:val="Styl1"/>
    <w:basedOn w:val="Normln"/>
    <w:link w:val="Styl1Char"/>
    <w:qFormat/>
    <w:rsid w:val="00E538FF"/>
    <w:pPr>
      <w:keepNext/>
      <w:keepLines/>
      <w:spacing w:before="480" w:after="200" w:line="276" w:lineRule="auto"/>
      <w:ind w:left="360" w:hanging="360"/>
      <w:jc w:val="left"/>
      <w:outlineLvl w:val="0"/>
    </w:pPr>
    <w:rPr>
      <w:rFonts w:ascii="Arial" w:eastAsia="Times New Roman" w:hAnsi="Arial" w:cs="Times New Roman"/>
      <w:b/>
      <w:bCs/>
      <w:color w:val="auto"/>
      <w:sz w:val="28"/>
      <w:szCs w:val="28"/>
    </w:rPr>
  </w:style>
  <w:style w:type="character" w:customStyle="1" w:styleId="Styl1Char">
    <w:name w:val="Styl1 Char"/>
    <w:basedOn w:val="Standardnpsmoodstavce"/>
    <w:link w:val="Styl1"/>
    <w:rsid w:val="00E538FF"/>
    <w:rPr>
      <w:rFonts w:ascii="Arial" w:eastAsia="Times New Roman" w:hAnsi="Arial" w:cs="Times New Roman"/>
      <w:b/>
      <w:bCs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cs="Times New Roman (Základní text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11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1122"/>
    <w:rPr>
      <w:rFonts w:ascii="Segoe UI" w:hAnsi="Segoe UI" w:cs="Segoe UI"/>
      <w:color w:val="000000" w:themeColor="text1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F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F30"/>
    <w:rPr>
      <w:rFonts w:cs="Times New Roman (Základní text"/>
      <w:b/>
      <w:bCs/>
      <w:color w:val="000000" w:themeColor="text1"/>
      <w:sz w:val="20"/>
      <w:szCs w:val="20"/>
    </w:rPr>
  </w:style>
  <w:style w:type="character" w:customStyle="1" w:styleId="normaltextrun">
    <w:name w:val="normaltextrun"/>
    <w:basedOn w:val="Standardnpsmoodstavce"/>
    <w:rsid w:val="00B81B06"/>
  </w:style>
  <w:style w:type="character" w:customStyle="1" w:styleId="eop">
    <w:name w:val="eop"/>
    <w:basedOn w:val="Standardnpsmoodstavce"/>
    <w:rsid w:val="00B81B06"/>
  </w:style>
  <w:style w:type="character" w:customStyle="1" w:styleId="Nadpis4Char">
    <w:name w:val="Nadpis 4 Char"/>
    <w:basedOn w:val="Standardnpsmoodstavce"/>
    <w:link w:val="Nadpis4"/>
    <w:uiPriority w:val="9"/>
    <w:rsid w:val="008314AE"/>
    <w:rPr>
      <w:rFonts w:asciiTheme="majorHAnsi" w:eastAsiaTheme="majorEastAsia" w:hAnsiTheme="majorHAnsi" w:cstheme="majorBidi"/>
      <w:i/>
      <w:iCs/>
    </w:rPr>
  </w:style>
  <w:style w:type="table" w:customStyle="1" w:styleId="TableGrid">
    <w:name w:val="TableGrid"/>
    <w:rsid w:val="003767BE"/>
    <w:rPr>
      <w:rFonts w:eastAsiaTheme="minorEastAsia"/>
      <w:sz w:val="22"/>
      <w:szCs w:val="22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3E11FB"/>
    <w:rPr>
      <w:rFonts w:eastAsia="Arial" w:cstheme="minorHAns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10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10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10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10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10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xtodst1sl">
    <w:name w:val="Text odst.1čísl"/>
    <w:basedOn w:val="Normln"/>
    <w:link w:val="Textodst1slChar"/>
    <w:rsid w:val="00F16748"/>
    <w:pPr>
      <w:tabs>
        <w:tab w:val="left" w:pos="0"/>
        <w:tab w:val="left" w:pos="284"/>
        <w:tab w:val="num" w:pos="1430"/>
      </w:tabs>
      <w:spacing w:before="80" w:after="0" w:line="240" w:lineRule="auto"/>
      <w:ind w:left="1430" w:right="0" w:hanging="720"/>
      <w:outlineLvl w:val="1"/>
    </w:pPr>
    <w:rPr>
      <w:rFonts w:ascii="Times New Roman" w:eastAsia="Times New Roman" w:hAnsi="Times New Roman" w:cs="Times New Roman"/>
      <w:color w:val="auto"/>
      <w:szCs w:val="20"/>
      <w:lang w:eastAsia="cs-CZ"/>
    </w:rPr>
  </w:style>
  <w:style w:type="paragraph" w:customStyle="1" w:styleId="Textodst3psmena">
    <w:name w:val="Text odst. 3 písmena"/>
    <w:basedOn w:val="Textodst1sl"/>
    <w:rsid w:val="00F16748"/>
    <w:pPr>
      <w:tabs>
        <w:tab w:val="clear" w:pos="1430"/>
      </w:tabs>
      <w:spacing w:before="0"/>
      <w:ind w:left="2880" w:hanging="360"/>
      <w:outlineLvl w:val="3"/>
    </w:pPr>
  </w:style>
  <w:style w:type="paragraph" w:customStyle="1" w:styleId="Textodst2slovan">
    <w:name w:val="Text odst.2 číslovaný"/>
    <w:basedOn w:val="Textodst1sl"/>
    <w:rsid w:val="00F16748"/>
    <w:pPr>
      <w:tabs>
        <w:tab w:val="clear" w:pos="0"/>
        <w:tab w:val="clear" w:pos="284"/>
        <w:tab w:val="clear" w:pos="1430"/>
      </w:tabs>
      <w:spacing w:before="0"/>
      <w:ind w:left="2160" w:hanging="180"/>
      <w:outlineLvl w:val="2"/>
    </w:pPr>
  </w:style>
  <w:style w:type="character" w:customStyle="1" w:styleId="Textodst1slChar">
    <w:name w:val="Text odst.1čísl Char"/>
    <w:link w:val="Textodst1sl"/>
    <w:rsid w:val="00F16748"/>
    <w:rPr>
      <w:rFonts w:ascii="Times New Roman" w:eastAsia="Times New Roman" w:hAnsi="Times New Roman" w:cs="Times New Roman"/>
      <w:szCs w:val="20"/>
      <w:lang w:eastAsia="cs-CZ"/>
    </w:rPr>
  </w:style>
  <w:style w:type="table" w:styleId="Svtltabulkasmkou1">
    <w:name w:val="Grid Table 1 Light"/>
    <w:basedOn w:val="Normlntabulka"/>
    <w:uiPriority w:val="46"/>
    <w:rsid w:val="00BE18D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dpisobsahu">
    <w:name w:val="TOC Heading"/>
    <w:basedOn w:val="Nadpis1"/>
    <w:next w:val="Normln"/>
    <w:uiPriority w:val="39"/>
    <w:unhideWhenUsed/>
    <w:qFormat/>
    <w:rsid w:val="00F014E6"/>
    <w:pPr>
      <w:keepNext/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56040"/>
    <w:pPr>
      <w:spacing w:after="0"/>
      <w:ind w:left="0" w:firstLine="0"/>
      <w:jc w:val="left"/>
    </w:pPr>
    <w:rPr>
      <w:sz w:val="22"/>
      <w:szCs w:val="22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C80CAB"/>
    <w:pPr>
      <w:spacing w:after="840" w:line="276" w:lineRule="auto"/>
      <w:ind w:left="0" w:right="0" w:firstLine="0"/>
      <w:jc w:val="left"/>
    </w:pPr>
    <w:rPr>
      <w:rFonts w:ascii="Arial" w:hAnsi="Arial" w:cstheme="minorBidi"/>
      <w:b/>
      <w:bCs/>
      <w:color w:val="auto"/>
      <w:sz w:val="40"/>
      <w:szCs w:val="40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C80CAB"/>
    <w:rPr>
      <w:rFonts w:ascii="Arial" w:hAnsi="Arial"/>
      <w:b/>
      <w:bCs/>
      <w:sz w:val="40"/>
      <w:szCs w:val="40"/>
    </w:rPr>
  </w:style>
  <w:style w:type="table" w:customStyle="1" w:styleId="Svtltabulkasmkou11">
    <w:name w:val="Světlá tabulka s mřížkou 11"/>
    <w:basedOn w:val="Normlntabulka"/>
    <w:uiPriority w:val="46"/>
    <w:rsid w:val="00F132E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zevdokumentu">
    <w:name w:val="Název dokumentu"/>
    <w:basedOn w:val="Normln"/>
    <w:link w:val="NzevdokumentuChar"/>
    <w:uiPriority w:val="15"/>
    <w:qFormat/>
    <w:rsid w:val="00305907"/>
    <w:pPr>
      <w:spacing w:before="240" w:after="0" w:line="276" w:lineRule="auto"/>
      <w:ind w:left="0" w:right="0" w:firstLine="0"/>
      <w:jc w:val="left"/>
    </w:pPr>
    <w:rPr>
      <w:rFonts w:ascii="Arial" w:hAnsi="Arial" w:cstheme="minorBidi"/>
      <w:b/>
      <w:bCs/>
      <w:color w:val="C26161"/>
      <w:sz w:val="60"/>
      <w:szCs w:val="60"/>
    </w:rPr>
  </w:style>
  <w:style w:type="character" w:customStyle="1" w:styleId="NzevdokumentuChar">
    <w:name w:val="Název dokumentu Char"/>
    <w:basedOn w:val="Standardnpsmoodstavce"/>
    <w:link w:val="Nzevdokumentu"/>
    <w:uiPriority w:val="15"/>
    <w:rsid w:val="00305907"/>
    <w:rPr>
      <w:rFonts w:ascii="Arial" w:hAnsi="Arial"/>
      <w:b/>
      <w:bCs/>
      <w:color w:val="C26161"/>
      <w:sz w:val="60"/>
      <w:szCs w:val="60"/>
    </w:rPr>
  </w:style>
  <w:style w:type="paragraph" w:styleId="Revize">
    <w:name w:val="Revision"/>
    <w:hidden/>
    <w:uiPriority w:val="99"/>
    <w:semiHidden/>
    <w:rsid w:val="00C955A4"/>
    <w:rPr>
      <w:rFonts w:cs="Times New Roman (Základní text"/>
      <w:color w:val="1817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0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mforum.org/lod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514E26AA3504CBE1FF6FCED9E48FD" ma:contentTypeVersion="12" ma:contentTypeDescription="Create a new document." ma:contentTypeScope="" ma:versionID="207779803fccd52c0afe4d4bd49c3b42">
  <xsd:schema xmlns:xsd="http://www.w3.org/2001/XMLSchema" xmlns:xs="http://www.w3.org/2001/XMLSchema" xmlns:p="http://schemas.microsoft.com/office/2006/metadata/properties" xmlns:ns2="d1e4d691-f9b2-4d35-b224-bb2ce83349e8" xmlns:ns3="cfb356f7-8034-4e64-9dbc-14160f656fae" targetNamespace="http://schemas.microsoft.com/office/2006/metadata/properties" ma:root="true" ma:fieldsID="fb409d86a93ff1ab7dd21f45436c571c" ns2:_="" ns3:_="">
    <xsd:import namespace="d1e4d691-f9b2-4d35-b224-bb2ce83349e8"/>
    <xsd:import namespace="cfb356f7-8034-4e64-9dbc-14160f656f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4d691-f9b2-4d35-b224-bb2ce83349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356f7-8034-4e64-9dbc-14160f656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47032-31F3-4EBA-809B-99A8716A63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6998FE-43AA-4158-9E9A-EFA1E98F5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FAF4CC-CDCF-4BA3-BD30-08E4BBB8C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e4d691-f9b2-4d35-b224-bb2ce83349e8"/>
    <ds:schemaRef ds:uri="cfb356f7-8034-4e64-9dbc-14160f656f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E0D04B-FF2E-450E-AD3C-4EB63127B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3715</Words>
  <Characters>21919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2021-08-12T20:01:00Z</dcterms:created>
  <dcterms:modified xsi:type="dcterms:W3CDTF">2022-09-26T09:04:00Z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0x010100864514E26AA3504CBE1FF6FCED9E48FD</vt:lpwstr>
  </property>
</Properties>
</file>